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2CD3F" w14:textId="7A17011D" w:rsidR="005A3AC5" w:rsidRPr="000044DD" w:rsidRDefault="000044DD" w:rsidP="12A99978">
      <w:pPr>
        <w:spacing w:after="0" w:line="240" w:lineRule="auto"/>
        <w:rPr>
          <w:b/>
          <w:bCs/>
          <w:sz w:val="30"/>
          <w:szCs w:val="30"/>
        </w:rPr>
      </w:pPr>
      <w:r w:rsidRPr="12A99978">
        <w:rPr>
          <w:b/>
          <w:bCs/>
          <w:sz w:val="30"/>
          <w:szCs w:val="30"/>
          <w:highlight w:val="yellow"/>
        </w:rPr>
        <w:t>INVESTIGATOR SITE HEADED PAPER</w:t>
      </w:r>
    </w:p>
    <w:p w14:paraId="688B771E" w14:textId="77777777" w:rsidR="00570141" w:rsidRPr="000759A3" w:rsidRDefault="00570141" w:rsidP="00424449">
      <w:pPr>
        <w:spacing w:after="0" w:line="240" w:lineRule="auto"/>
        <w:jc w:val="center"/>
        <w:rPr>
          <w:rFonts w:cstheme="minorHAnsi"/>
          <w:b/>
          <w:bCs/>
          <w:sz w:val="28"/>
          <w:szCs w:val="28"/>
        </w:rPr>
      </w:pPr>
    </w:p>
    <w:p w14:paraId="28687BA1" w14:textId="23B8A5D8"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w:t>
      </w:r>
      <w:r w:rsidR="00570141">
        <w:rPr>
          <w:rFonts w:cstheme="minorHAnsi"/>
          <w:b/>
          <w:bCs/>
          <w:sz w:val="40"/>
          <w:szCs w:val="40"/>
        </w:rPr>
        <w:t>–</w:t>
      </w:r>
      <w:r w:rsidRPr="00424449">
        <w:rPr>
          <w:rFonts w:cstheme="minorHAnsi"/>
          <w:b/>
          <w:bCs/>
          <w:sz w:val="40"/>
          <w:szCs w:val="40"/>
        </w:rPr>
        <w:t xml:space="preserve">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04CFB735" w:rsidR="007F3EFA" w:rsidRPr="00424449" w:rsidRDefault="001F79DC" w:rsidP="00424449">
      <w:pPr>
        <w:spacing w:after="0" w:line="240" w:lineRule="auto"/>
        <w:jc w:val="center"/>
        <w:rPr>
          <w:rFonts w:cstheme="minorHAnsi"/>
          <w:b/>
          <w:bCs/>
          <w:sz w:val="40"/>
          <w:szCs w:val="40"/>
        </w:rPr>
      </w:pPr>
      <w:r>
        <w:rPr>
          <w:rFonts w:cstheme="minorHAnsi"/>
          <w:b/>
          <w:bCs/>
          <w:sz w:val="40"/>
          <w:szCs w:val="40"/>
        </w:rPr>
        <w:t>Retrospective</w:t>
      </w:r>
      <w:r w:rsidRPr="00334548">
        <w:rPr>
          <w:rFonts w:cstheme="minorHAnsi"/>
          <w:b/>
          <w:bCs/>
          <w:sz w:val="40"/>
          <w:szCs w:val="40"/>
        </w:rPr>
        <w:t xml:space="preserve"> </w:t>
      </w:r>
      <w:r w:rsidR="007F3EFA" w:rsidRPr="00334548">
        <w:rPr>
          <w:rFonts w:cstheme="minorHAnsi"/>
          <w:b/>
          <w:bCs/>
          <w:sz w:val="40"/>
          <w:szCs w:val="40"/>
        </w:rPr>
        <w:t>Patient Information Sheet</w:t>
      </w:r>
    </w:p>
    <w:p w14:paraId="0CE3E3E1" w14:textId="77777777" w:rsidR="00424449" w:rsidRPr="00F20F87" w:rsidRDefault="00424449" w:rsidP="00424449">
      <w:pPr>
        <w:spacing w:after="0" w:line="240" w:lineRule="auto"/>
        <w:rPr>
          <w:rFonts w:cstheme="minorHAnsi"/>
          <w:b/>
          <w:bCs/>
        </w:rPr>
      </w:pPr>
    </w:p>
    <w:p w14:paraId="13F6BBFB" w14:textId="2B550B08" w:rsidR="0099331A" w:rsidRDefault="00570141" w:rsidP="00570141">
      <w:pPr>
        <w:spacing w:after="0" w:line="240" w:lineRule="auto"/>
        <w:rPr>
          <w:rFonts w:cstheme="minorHAnsi"/>
        </w:rPr>
      </w:pPr>
      <w:r w:rsidRPr="00F20F87">
        <w:rPr>
          <w:rFonts w:cstheme="minorHAnsi"/>
        </w:rPr>
        <w:t xml:space="preserve">You are being invited to continue taking part in a research study.  </w:t>
      </w:r>
      <w:r w:rsidR="0099331A" w:rsidRPr="00F20F87">
        <w:rPr>
          <w:rFonts w:cstheme="minorHAnsi"/>
        </w:rPr>
        <w:t>This study investigates adults who have been admitted to the Intensive Care Unit (ICU) with sepsis to participate in our research study. Sepsis is when the body overreacts to an infection and starts to damage itself. This study is trying to find the best treatments for sepsis.</w:t>
      </w:r>
      <w:r w:rsidR="007E7932" w:rsidRPr="007E7932">
        <w:rPr>
          <w:rFonts w:cstheme="minorHAnsi"/>
        </w:rPr>
        <w:t xml:space="preserve"> </w:t>
      </w:r>
      <w:r w:rsidR="007E7932" w:rsidRPr="00F20F87">
        <w:rPr>
          <w:rFonts w:cstheme="minorHAnsi"/>
        </w:rPr>
        <w:t>This form provides information on the study, the treatments we are using, what has happened and what will happen if you decide to continue as well as the risks and benefits of taking part.</w:t>
      </w:r>
    </w:p>
    <w:p w14:paraId="3A62362D" w14:textId="77777777" w:rsidR="0099331A" w:rsidRDefault="0099331A" w:rsidP="00570141">
      <w:pPr>
        <w:spacing w:after="0" w:line="240" w:lineRule="auto"/>
        <w:rPr>
          <w:rFonts w:cstheme="minorHAnsi"/>
        </w:rPr>
      </w:pPr>
    </w:p>
    <w:p w14:paraId="546F0DCE" w14:textId="77777777" w:rsidR="00A56E29" w:rsidRDefault="00570141" w:rsidP="00FF7B77">
      <w:pPr>
        <w:spacing w:after="0" w:line="240" w:lineRule="auto"/>
        <w:rPr>
          <w:rFonts w:cstheme="minorHAnsi"/>
        </w:rPr>
      </w:pPr>
      <w:r w:rsidRPr="00F20F87">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C477DF" w:rsidRPr="00F20F87">
        <w:rPr>
          <w:rFonts w:cstheme="minorHAnsi"/>
        </w:rPr>
        <w:t>whether</w:t>
      </w:r>
      <w:r w:rsidRPr="00F20F87">
        <w:rPr>
          <w:rFonts w:cstheme="minorHAnsi"/>
        </w:rPr>
        <w:t xml:space="preserve"> you wish to continue taking part in the study.</w:t>
      </w:r>
    </w:p>
    <w:p w14:paraId="0A3B1B08" w14:textId="783FE130" w:rsidR="007F3EFA" w:rsidRPr="00F20F87" w:rsidRDefault="007F3EFA" w:rsidP="00FF7B77">
      <w:pPr>
        <w:spacing w:after="0" w:line="240" w:lineRule="auto"/>
        <w:rPr>
          <w:rFonts w:cstheme="minorHAnsi"/>
        </w:rPr>
      </w:pPr>
    </w:p>
    <w:p w14:paraId="1888C964" w14:textId="77777777" w:rsidR="007F3EFA" w:rsidRPr="00F20F87" w:rsidRDefault="007F3EFA" w:rsidP="00673DF9">
      <w:pPr>
        <w:spacing w:after="0" w:line="240" w:lineRule="auto"/>
        <w:rPr>
          <w:rFonts w:cstheme="minorHAnsi"/>
        </w:rPr>
      </w:pPr>
      <w:r w:rsidRPr="00F20F87">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What is the purpose of the SepT</w:t>
      </w:r>
      <w:r w:rsidR="00F042A9">
        <w:rPr>
          <w:rFonts w:cstheme="minorHAnsi"/>
          <w:b/>
          <w:bCs/>
          <w:u w:val="single"/>
        </w:rPr>
        <w:t>i</w:t>
      </w:r>
      <w:r w:rsidRPr="00673DF9">
        <w:rPr>
          <w:rFonts w:cstheme="minorHAnsi"/>
          <w:b/>
          <w:bCs/>
          <w:u w:val="single"/>
        </w:rPr>
        <w:t>C study?</w:t>
      </w:r>
    </w:p>
    <w:p w14:paraId="1FEB713B" w14:textId="3D44588D" w:rsidR="007F3EFA" w:rsidRPr="00424449" w:rsidRDefault="007F3EFA" w:rsidP="00424449">
      <w:pPr>
        <w:spacing w:after="0" w:line="240" w:lineRule="auto"/>
        <w:rPr>
          <w:rFonts w:cstheme="minorHAnsi"/>
        </w:rPr>
      </w:pPr>
      <w:r w:rsidRPr="00424449">
        <w:rPr>
          <w:rFonts w:cstheme="minorHAnsi"/>
        </w:rPr>
        <w:t>SepT</w:t>
      </w:r>
      <w:r w:rsidR="00222D4D">
        <w:rPr>
          <w:rFonts w:cstheme="minorHAnsi"/>
        </w:rPr>
        <w:t>i</w:t>
      </w:r>
      <w:r w:rsidRPr="00424449">
        <w:rPr>
          <w:rFonts w:cstheme="minorHAnsi"/>
        </w:rPr>
        <w:t>C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3541FC40" w:rsidR="007F3EFA" w:rsidRPr="00F20F87"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w:t>
      </w:r>
      <w:r w:rsidRPr="00F20F87">
        <w:rPr>
          <w:rFonts w:cstheme="minorHAnsi"/>
        </w:rPr>
        <w:t xml:space="preserve">can cause side effects that </w:t>
      </w:r>
      <w:r w:rsidR="001725C3" w:rsidRPr="00F20F87">
        <w:rPr>
          <w:rFonts w:cstheme="minorHAnsi"/>
        </w:rPr>
        <w:t>can be</w:t>
      </w:r>
      <w:r w:rsidRPr="00F20F87">
        <w:rPr>
          <w:rFonts w:cstheme="minorHAnsi"/>
        </w:rPr>
        <w:t xml:space="preserve"> harmful to patients. This might also make infections more difficult to treat in the future as it risks bugs (</w:t>
      </w:r>
      <w:r w:rsidR="001725C3" w:rsidRPr="00F20F87">
        <w:rPr>
          <w:rFonts w:cstheme="minorHAnsi"/>
        </w:rPr>
        <w:t>bacter</w:t>
      </w:r>
      <w:r w:rsidR="00930092" w:rsidRPr="00F20F87">
        <w:rPr>
          <w:rFonts w:cstheme="minorHAnsi"/>
        </w:rPr>
        <w:t>ia</w:t>
      </w:r>
      <w:r w:rsidR="003F4EB7" w:rsidRPr="00F20F87">
        <w:rPr>
          <w:rFonts w:cstheme="minorHAnsi"/>
        </w:rPr>
        <w:t xml:space="preserve"> and other microorganisms</w:t>
      </w:r>
      <w:r w:rsidRPr="00F20F87">
        <w:rPr>
          <w:rFonts w:cstheme="minorHAnsi"/>
        </w:rPr>
        <w:t>) be</w:t>
      </w:r>
      <w:r w:rsidR="00930092" w:rsidRPr="00F20F87">
        <w:rPr>
          <w:rFonts w:cstheme="minorHAnsi"/>
        </w:rPr>
        <w:t>coming</w:t>
      </w:r>
      <w:r w:rsidRPr="00F20F87">
        <w:rPr>
          <w:rFonts w:cstheme="minorHAnsi"/>
        </w:rPr>
        <w:t xml:space="preserve"> used to and not being killed by antibiotics. </w:t>
      </w:r>
      <w:r w:rsidR="0047240F" w:rsidRPr="00F20F87">
        <w:rPr>
          <w:rFonts w:cstheme="minorHAnsi"/>
        </w:rPr>
        <w:t>Also,</w:t>
      </w:r>
      <w:r w:rsidRPr="00F20F87">
        <w:rPr>
          <w:rFonts w:cstheme="minorHAnsi"/>
        </w:rPr>
        <w:t xml:space="preserve"> not all patients who are </w:t>
      </w:r>
      <w:r w:rsidR="009B3DC5">
        <w:rPr>
          <w:rFonts w:cstheme="minorHAnsi"/>
        </w:rPr>
        <w:t xml:space="preserve">at </w:t>
      </w:r>
      <w:r w:rsidRPr="00F20F87">
        <w:rPr>
          <w:rFonts w:cstheme="minorHAnsi"/>
        </w:rPr>
        <w:t xml:space="preserve">first thought to have sepsis (and receive antibiotics) have an infection, so they may not have required antibiotic treatment at all. </w:t>
      </w:r>
      <w:r w:rsidR="008934BA" w:rsidRPr="00F20F87">
        <w:rPr>
          <w:rFonts w:cstheme="minorHAnsi"/>
        </w:rPr>
        <w:t>So,</w:t>
      </w:r>
      <w:r w:rsidRPr="00F20F87">
        <w:rPr>
          <w:rFonts w:cstheme="minorHAnsi"/>
        </w:rPr>
        <w:t xml:space="preserve"> it</w:t>
      </w:r>
      <w:r w:rsidR="009908AB" w:rsidRPr="00F20F87">
        <w:rPr>
          <w:rFonts w:cstheme="minorHAnsi"/>
        </w:rPr>
        <w:t xml:space="preserve"> i</w:t>
      </w:r>
      <w:r w:rsidRPr="00F20F87">
        <w:rPr>
          <w:rFonts w:cstheme="minorHAnsi"/>
        </w:rPr>
        <w:t xml:space="preserve">s </w:t>
      </w:r>
      <w:proofErr w:type="gramStart"/>
      <w:r w:rsidRPr="00F20F87">
        <w:rPr>
          <w:rFonts w:cstheme="minorHAnsi"/>
        </w:rPr>
        <w:t>really important</w:t>
      </w:r>
      <w:proofErr w:type="gramEnd"/>
      <w:r w:rsidRPr="00F20F87">
        <w:rPr>
          <w:rFonts w:cstheme="minorHAnsi"/>
        </w:rPr>
        <w:t xml:space="preserve"> that we find out which patient needs antibiotics for an infection</w:t>
      </w:r>
      <w:r w:rsidR="009B3DC5">
        <w:rPr>
          <w:rFonts w:cstheme="minorHAnsi"/>
        </w:rPr>
        <w:t>,</w:t>
      </w:r>
      <w:r w:rsidRPr="00F20F87">
        <w:rPr>
          <w:rFonts w:cstheme="minorHAnsi"/>
        </w:rPr>
        <w:t xml:space="preserve"> who does not need them</w:t>
      </w:r>
      <w:r w:rsidR="009046B8">
        <w:rPr>
          <w:rFonts w:cstheme="minorHAnsi"/>
        </w:rPr>
        <w:t xml:space="preserve"> and if we</w:t>
      </w:r>
      <w:r w:rsidRPr="00F20F87">
        <w:rPr>
          <w:rFonts w:cstheme="minorHAnsi"/>
        </w:rPr>
        <w:t xml:space="preserve"> can stop them</w:t>
      </w:r>
      <w:r w:rsidR="00EF1B67" w:rsidRPr="00F20F87">
        <w:rPr>
          <w:rFonts w:cstheme="minorHAnsi"/>
        </w:rPr>
        <w:t>,</w:t>
      </w:r>
      <w:r w:rsidRPr="00F20F87">
        <w:rPr>
          <w:rFonts w:cstheme="minorHAnsi"/>
        </w:rPr>
        <w:t xml:space="preserve"> as soon as possible.   </w:t>
      </w:r>
    </w:p>
    <w:p w14:paraId="45654DF9" w14:textId="77777777" w:rsidR="007F3EFA" w:rsidRPr="00F20F87" w:rsidRDefault="007F3EFA" w:rsidP="00673DF9">
      <w:pPr>
        <w:spacing w:after="0" w:line="240" w:lineRule="auto"/>
        <w:rPr>
          <w:rFonts w:cstheme="minorHAnsi"/>
        </w:rPr>
      </w:pPr>
    </w:p>
    <w:p w14:paraId="5A6D1B34" w14:textId="0D5D574B" w:rsidR="007F3EFA" w:rsidRPr="00F20F87" w:rsidRDefault="007F3EFA" w:rsidP="00424449">
      <w:pPr>
        <w:spacing w:after="0" w:line="240" w:lineRule="auto"/>
        <w:rPr>
          <w:rFonts w:cstheme="minorHAnsi"/>
        </w:rPr>
      </w:pPr>
      <w:r w:rsidRPr="00F20F87">
        <w:rPr>
          <w:rFonts w:cstheme="minorHAnsi"/>
        </w:rPr>
        <w:t>Patients in this group will have a Rapid-PCR test. A blood sample</w:t>
      </w:r>
      <w:r w:rsidR="00B1515C" w:rsidRPr="00F20F87">
        <w:rPr>
          <w:rFonts w:cstheme="minorHAnsi"/>
        </w:rPr>
        <w:t xml:space="preserve"> may have been</w:t>
      </w:r>
      <w:r w:rsidRPr="00F20F87">
        <w:rPr>
          <w:rFonts w:cstheme="minorHAnsi"/>
        </w:rPr>
        <w:t xml:space="preserve"> taken either using a needle or via a line if already in place.  It w</w:t>
      </w:r>
      <w:r w:rsidR="006D2458" w:rsidRPr="00F20F87">
        <w:rPr>
          <w:rFonts w:cstheme="minorHAnsi"/>
        </w:rPr>
        <w:t xml:space="preserve">ould then have been </w:t>
      </w:r>
      <w:r w:rsidRPr="00F20F87">
        <w:rPr>
          <w:rFonts w:cstheme="minorHAnsi"/>
        </w:rPr>
        <w:t xml:space="preserve">sent to a laboratory for testing using a technique called PCR (polymerase chain reaction), which can quickly identify </w:t>
      </w:r>
      <w:r w:rsidR="006718DD" w:rsidRPr="00F20F87">
        <w:rPr>
          <w:rFonts w:cstheme="minorHAnsi"/>
        </w:rPr>
        <w:t>bacteria</w:t>
      </w:r>
      <w:r w:rsidRPr="00F20F87">
        <w:rPr>
          <w:rFonts w:cstheme="minorHAnsi"/>
        </w:rPr>
        <w:t>.</w:t>
      </w:r>
    </w:p>
    <w:p w14:paraId="1A945B6E" w14:textId="77777777" w:rsidR="00424449" w:rsidRPr="00F20F87"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F20F87">
        <w:rPr>
          <w:rFonts w:cstheme="minorHAnsi"/>
        </w:rPr>
        <w:t>If the PCR test is positive for a microorganism</w:t>
      </w:r>
      <w:r w:rsidRPr="00673DF9">
        <w:rPr>
          <w:rFonts w:cstheme="minorHAnsi"/>
        </w:rPr>
        <w:t xml:space="preserve">,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lastRenderedPageBreak/>
        <w:t>Fluid Trial</w:t>
      </w:r>
    </w:p>
    <w:p w14:paraId="379CF7D2" w14:textId="52E707F7" w:rsidR="00424449" w:rsidRPr="00673DF9" w:rsidRDefault="00FB6ADA" w:rsidP="00673DF9">
      <w:pPr>
        <w:spacing w:after="0" w:line="240" w:lineRule="auto"/>
        <w:rPr>
          <w:rFonts w:cstheme="minorHAnsi"/>
        </w:rPr>
      </w:pPr>
      <w:r>
        <w:rPr>
          <w:rFonts w:cstheme="minorHAnsi"/>
        </w:rPr>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F20F87" w:rsidRDefault="00424449" w:rsidP="00673DF9">
      <w:pPr>
        <w:spacing w:after="0" w:line="240" w:lineRule="auto"/>
        <w:rPr>
          <w:rFonts w:cstheme="minorHAnsi"/>
        </w:rPr>
      </w:pPr>
    </w:p>
    <w:p w14:paraId="62135220" w14:textId="455A5A2E" w:rsidR="00424449" w:rsidRPr="00F20F87" w:rsidRDefault="00424449" w:rsidP="00673DF9">
      <w:pPr>
        <w:spacing w:after="0" w:line="240" w:lineRule="auto"/>
        <w:rPr>
          <w:rFonts w:cstheme="minorHAnsi"/>
        </w:rPr>
      </w:pPr>
      <w:r w:rsidRPr="00F20F87">
        <w:rPr>
          <w:rFonts w:cstheme="minorHAnsi"/>
        </w:rPr>
        <w:t xml:space="preserve">For patients in this group, depending on </w:t>
      </w:r>
      <w:r w:rsidR="009C3FF7" w:rsidRPr="00F20F87">
        <w:rPr>
          <w:rFonts w:cstheme="minorHAnsi"/>
        </w:rPr>
        <w:t>their</w:t>
      </w:r>
      <w:r w:rsidRPr="00F20F87">
        <w:rPr>
          <w:rFonts w:cstheme="minorHAnsi"/>
        </w:rPr>
        <w:t xml:space="preserve"> condition, </w:t>
      </w:r>
      <w:r w:rsidR="00D3036E" w:rsidRPr="00F20F87">
        <w:rPr>
          <w:rFonts w:cstheme="minorHAnsi"/>
        </w:rPr>
        <w:t>as little fluid as possible has be</w:t>
      </w:r>
      <w:r w:rsidR="00457D54" w:rsidRPr="00F20F87">
        <w:rPr>
          <w:rFonts w:cstheme="minorHAnsi"/>
        </w:rPr>
        <w:t>en given and</w:t>
      </w:r>
      <w:r w:rsidR="007E718A" w:rsidRPr="00F20F87">
        <w:rPr>
          <w:rFonts w:cstheme="minorHAnsi"/>
        </w:rPr>
        <w:t>,</w:t>
      </w:r>
      <w:r w:rsidR="00457D54" w:rsidRPr="00F20F87">
        <w:rPr>
          <w:rFonts w:cstheme="minorHAnsi"/>
        </w:rPr>
        <w:t xml:space="preserve"> when safe, </w:t>
      </w:r>
      <w:r w:rsidR="007E718A" w:rsidRPr="00F20F87">
        <w:rPr>
          <w:rFonts w:cstheme="minorHAnsi"/>
        </w:rPr>
        <w:t>build-up</w:t>
      </w:r>
      <w:r w:rsidR="00457D54" w:rsidRPr="00F20F87">
        <w:rPr>
          <w:rFonts w:cstheme="minorHAnsi"/>
        </w:rPr>
        <w:t xml:space="preserve"> of fluid has been treated with </w:t>
      </w:r>
      <w:r w:rsidR="00D16BE3" w:rsidRPr="00F20F87">
        <w:rPr>
          <w:rFonts w:cstheme="minorHAnsi"/>
        </w:rPr>
        <w:t>medication called diuretics.</w:t>
      </w:r>
      <w:r w:rsidRPr="00F20F87">
        <w:rPr>
          <w:rFonts w:cstheme="minorHAnsi"/>
        </w:rPr>
        <w:t xml:space="preserve"> If </w:t>
      </w:r>
      <w:r w:rsidR="003247E8" w:rsidRPr="00F20F87">
        <w:rPr>
          <w:rFonts w:cstheme="minorHAnsi"/>
        </w:rPr>
        <w:t>the patient is</w:t>
      </w:r>
      <w:r w:rsidRPr="00F20F87">
        <w:rPr>
          <w:rFonts w:cstheme="minorHAnsi"/>
        </w:rPr>
        <w:t xml:space="preserve"> already receiving kidney dialysis, excess fluid </w:t>
      </w:r>
      <w:r w:rsidR="00141E7A" w:rsidRPr="00F20F87">
        <w:rPr>
          <w:rFonts w:cstheme="minorHAnsi"/>
        </w:rPr>
        <w:t xml:space="preserve">has been removed using this method </w:t>
      </w:r>
      <w:r w:rsidRPr="00F20F87">
        <w:rPr>
          <w:rFonts w:cstheme="minorHAnsi"/>
        </w:rPr>
        <w:t>instead of diuretic medications.</w:t>
      </w:r>
    </w:p>
    <w:p w14:paraId="159CC06E" w14:textId="77777777" w:rsidR="002122C1" w:rsidRPr="00F20F87" w:rsidRDefault="002122C1" w:rsidP="002122C1">
      <w:pPr>
        <w:spacing w:after="0" w:line="240" w:lineRule="auto"/>
        <w:rPr>
          <w:rFonts w:cstheme="minorHAnsi"/>
        </w:rPr>
      </w:pPr>
    </w:p>
    <w:p w14:paraId="1CD6F617" w14:textId="77777777" w:rsidR="00424449" w:rsidRPr="00F20F87" w:rsidRDefault="00424449" w:rsidP="00673DF9">
      <w:pPr>
        <w:pStyle w:val="ListParagraph"/>
        <w:numPr>
          <w:ilvl w:val="0"/>
          <w:numId w:val="1"/>
        </w:numPr>
        <w:rPr>
          <w:rFonts w:asciiTheme="minorHAnsi" w:eastAsiaTheme="minorHAnsi" w:hAnsiTheme="minorHAnsi" w:cstheme="minorHAnsi"/>
          <w:b/>
          <w:bCs/>
          <w:sz w:val="22"/>
          <w:szCs w:val="22"/>
          <w:u w:val="single"/>
        </w:rPr>
      </w:pPr>
      <w:r w:rsidRPr="00F20F87">
        <w:rPr>
          <w:rFonts w:asciiTheme="minorHAnsi" w:eastAsiaTheme="minorHAnsi" w:hAnsiTheme="minorHAnsi" w:cstheme="minorHAnsi"/>
          <w:b/>
          <w:bCs/>
          <w:sz w:val="22"/>
          <w:szCs w:val="22"/>
          <w:u w:val="single"/>
        </w:rPr>
        <w:t>GM-CSF Trial</w:t>
      </w:r>
    </w:p>
    <w:p w14:paraId="7DAB86D3" w14:textId="679557E0" w:rsidR="00424449" w:rsidRPr="00F20F87" w:rsidRDefault="00424449" w:rsidP="00673DF9">
      <w:pPr>
        <w:spacing w:after="0" w:line="240" w:lineRule="auto"/>
      </w:pPr>
      <w:r w:rsidRPr="00F20F87">
        <w:t>GM-CSF is the short name for granulocyte-macrophage colony-stimulating factor.  This is approved</w:t>
      </w:r>
      <w:r w:rsidR="005271D0" w:rsidRPr="00F20F87">
        <w:t xml:space="preserve"> in the USA by the FDA as</w:t>
      </w:r>
      <w:r w:rsidRPr="00F20F87">
        <w:t xml:space="preserve"> type of protein that helps to make more white blood cells to help the immune system fight infection. The GM-CSF used in this trial is called Sargramostim.</w:t>
      </w:r>
    </w:p>
    <w:p w14:paraId="38604EE1" w14:textId="77777777" w:rsidR="00424449" w:rsidRPr="00F20F87" w:rsidRDefault="00424449" w:rsidP="00673DF9">
      <w:pPr>
        <w:spacing w:after="0" w:line="240" w:lineRule="auto"/>
        <w:rPr>
          <w:rFonts w:cstheme="minorHAnsi"/>
        </w:rPr>
      </w:pPr>
    </w:p>
    <w:p w14:paraId="61BEDBE3" w14:textId="1C0B6DF0" w:rsidR="00424449" w:rsidRPr="00424449" w:rsidRDefault="00EB79EB" w:rsidP="00673DF9">
      <w:pPr>
        <w:spacing w:after="0" w:line="240" w:lineRule="auto"/>
      </w:pPr>
      <w:r w:rsidRPr="00F20F87">
        <w:t xml:space="preserve">This treatment </w:t>
      </w:r>
      <w:r w:rsidR="001711C0" w:rsidRPr="00F20F87">
        <w:t>will</w:t>
      </w:r>
      <w:r w:rsidR="00C31134" w:rsidRPr="00F20F87">
        <w:t xml:space="preserve"> only be given to patients who need support </w:t>
      </w:r>
      <w:r w:rsidR="00215747" w:rsidRPr="00F20F87">
        <w:t>for</w:t>
      </w:r>
      <w:r w:rsidR="004458FB" w:rsidRPr="00F20F87">
        <w:t xml:space="preserve"> their breathing or other</w:t>
      </w:r>
      <w:r w:rsidR="00215747" w:rsidRPr="00F20F87">
        <w:t xml:space="preserve"> important orga</w:t>
      </w:r>
      <w:r w:rsidR="69EAF4A8" w:rsidRPr="00F20F87">
        <w:t>n</w:t>
      </w:r>
      <w:r w:rsidR="00215747" w:rsidRPr="00F20F87">
        <w:t>s.</w:t>
      </w:r>
      <w:r w:rsidR="004458FB" w:rsidRPr="00F20F87">
        <w:t xml:space="preserve"> </w:t>
      </w:r>
      <w:r w:rsidR="00424449" w:rsidRPr="00F20F87">
        <w:t xml:space="preserve">For patients in this group, an injection </w:t>
      </w:r>
      <w:r w:rsidR="009046B8">
        <w:t>under</w:t>
      </w:r>
      <w:r w:rsidR="009046B8" w:rsidRPr="00F20F87">
        <w:t xml:space="preserve"> </w:t>
      </w:r>
      <w:r w:rsidR="00424449" w:rsidRPr="00F20F87">
        <w:t xml:space="preserve">the skin of 250-500mcg </w:t>
      </w:r>
      <w:r w:rsidR="00424449" w:rsidRPr="60CDC959">
        <w:t xml:space="preserve">Sargramostim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0AF334F3"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changes to fluid, or having GM-CSF.  This means that even if you are in the SepT</w:t>
      </w:r>
      <w:r w:rsidR="00222D4D">
        <w:rPr>
          <w:rFonts w:cstheme="minorHAnsi"/>
        </w:rPr>
        <w:t>i</w:t>
      </w:r>
      <w:r w:rsidRPr="00424449">
        <w:rPr>
          <w:rFonts w:cstheme="minorHAnsi"/>
        </w:rPr>
        <w:t xml:space="preserve">C trial, you may not have </w:t>
      </w:r>
      <w:r w:rsidR="00E4614C">
        <w:rPr>
          <w:rFonts w:cstheme="minorHAnsi"/>
        </w:rPr>
        <w:t xml:space="preserve">had </w:t>
      </w:r>
      <w:r w:rsidRPr="00424449">
        <w:rPr>
          <w:rFonts w:cstheme="minorHAnsi"/>
        </w:rPr>
        <w:t>any of these treatments or PCR tests.</w:t>
      </w:r>
    </w:p>
    <w:p w14:paraId="14DAD4C7" w14:textId="143FA9B7"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5BACFCC3" w14:textId="77777777" w:rsidR="00DB0CBC" w:rsidRDefault="00DB0CBC" w:rsidP="00673DF9">
      <w:pPr>
        <w:spacing w:after="0" w:line="240" w:lineRule="auto"/>
        <w:rPr>
          <w:rFonts w:cstheme="minorHAnsi"/>
          <w:b/>
          <w:bCs/>
          <w:u w:val="single"/>
        </w:rPr>
      </w:pPr>
    </w:p>
    <w:p w14:paraId="587BF2A8" w14:textId="3D17F8B5"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597F9DE3" w:rsidR="00424449" w:rsidRPr="00673DF9" w:rsidRDefault="00424449" w:rsidP="00673DF9">
      <w:pPr>
        <w:spacing w:after="0" w:line="240" w:lineRule="auto"/>
        <w:rPr>
          <w:rFonts w:cstheme="minorHAnsi"/>
        </w:rPr>
      </w:pPr>
      <w:r w:rsidRPr="00F20F87">
        <w:rPr>
          <w:rFonts w:cstheme="minorHAnsi"/>
        </w:rPr>
        <w:t>You have been asked to take part in this study because you are</w:t>
      </w:r>
      <w:r w:rsidR="0013195E" w:rsidRPr="00F20F87">
        <w:rPr>
          <w:rFonts w:cstheme="minorHAnsi"/>
        </w:rPr>
        <w:t>/were</w:t>
      </w:r>
      <w:r w:rsidRPr="00F20F87">
        <w:rPr>
          <w:rFonts w:cstheme="minorHAnsi"/>
        </w:rPr>
        <w:t xml:space="preserve"> being treated for suspected sepsis in an intensive care unit. We know that treating patients with sepsis early provides the best chance for treatments to work </w:t>
      </w:r>
      <w:r w:rsidRPr="00F20F87">
        <w:rPr>
          <w:rFonts w:cstheme="minorHAnsi"/>
        </w:rPr>
        <w:lastRenderedPageBreak/>
        <w:t xml:space="preserve">and so we need to include patients as soon as possible once they </w:t>
      </w:r>
      <w:r w:rsidRPr="00673DF9">
        <w:rPr>
          <w:rFonts w:cstheme="minorHAnsi"/>
        </w:rPr>
        <w:t>develop the condition</w:t>
      </w:r>
      <w:r w:rsidR="00420170">
        <w:rPr>
          <w:rFonts w:cstheme="minorHAnsi"/>
        </w:rPr>
        <w:t xml:space="preserve">, and so some of the treatments may 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F20F87" w:rsidRDefault="00424449" w:rsidP="00673DF9">
      <w:pPr>
        <w:spacing w:after="0" w:line="240" w:lineRule="auto"/>
        <w:rPr>
          <w:rFonts w:cstheme="minorHAnsi"/>
        </w:rPr>
      </w:pPr>
    </w:p>
    <w:p w14:paraId="616EA3FE" w14:textId="77777777" w:rsidR="00424449" w:rsidRPr="00F20F87" w:rsidRDefault="00424449" w:rsidP="00673DF9">
      <w:pPr>
        <w:spacing w:after="0" w:line="240" w:lineRule="auto"/>
        <w:rPr>
          <w:rFonts w:cstheme="minorHAnsi"/>
          <w:b/>
          <w:bCs/>
          <w:u w:val="single"/>
        </w:rPr>
      </w:pPr>
      <w:r w:rsidRPr="00F20F87">
        <w:rPr>
          <w:rFonts w:cstheme="minorHAnsi"/>
          <w:b/>
          <w:bCs/>
          <w:u w:val="single"/>
        </w:rPr>
        <w:t>Do I have to take part?</w:t>
      </w:r>
    </w:p>
    <w:p w14:paraId="496A300B" w14:textId="6717F0E3" w:rsidR="00424449" w:rsidRPr="00F20F87" w:rsidRDefault="0013195E" w:rsidP="00424449">
      <w:pPr>
        <w:spacing w:after="0" w:line="240" w:lineRule="auto"/>
        <w:rPr>
          <w:rFonts w:cstheme="minorHAnsi"/>
        </w:rPr>
      </w:pPr>
      <w:r w:rsidRPr="00F20F87">
        <w:rPr>
          <w:rFonts w:cstheme="minorHAnsi"/>
        </w:rPr>
        <w:t>Y</w:t>
      </w:r>
      <w:r w:rsidR="00424449" w:rsidRPr="00F20F87">
        <w:rPr>
          <w:rFonts w:cstheme="minorHAnsi"/>
        </w:rPr>
        <w:t>ou can decide if you want to</w:t>
      </w:r>
      <w:r w:rsidRPr="00F20F87">
        <w:rPr>
          <w:rFonts w:cstheme="minorHAnsi"/>
        </w:rPr>
        <w:t xml:space="preserve"> continue taking</w:t>
      </w:r>
      <w:r w:rsidR="00424449" w:rsidRPr="00F20F87">
        <w:rPr>
          <w:rFonts w:cstheme="minorHAnsi"/>
        </w:rPr>
        <w:t xml:space="preserve"> part or not. It will not make a difference to </w:t>
      </w:r>
      <w:r w:rsidR="0094546A" w:rsidRPr="00F20F87">
        <w:rPr>
          <w:rFonts w:cstheme="minorHAnsi"/>
        </w:rPr>
        <w:t xml:space="preserve">the </w:t>
      </w:r>
      <w:r w:rsidR="00424449" w:rsidRPr="00F20F87">
        <w:rPr>
          <w:rFonts w:cstheme="minorHAnsi"/>
        </w:rPr>
        <w:t xml:space="preserve">standard healthcare you </w:t>
      </w:r>
      <w:r w:rsidR="00036EF9" w:rsidRPr="00F20F87">
        <w:rPr>
          <w:rFonts w:cstheme="minorHAnsi"/>
        </w:rPr>
        <w:t>receive</w:t>
      </w:r>
      <w:r w:rsidR="00424449" w:rsidRPr="00F20F87">
        <w:rPr>
          <w:rFonts w:cstheme="minorHAnsi"/>
        </w:rPr>
        <w:t xml:space="preserve"> if you do or </w:t>
      </w:r>
      <w:r w:rsidR="00036EF9" w:rsidRPr="00F20F87">
        <w:rPr>
          <w:rFonts w:cstheme="minorHAnsi"/>
        </w:rPr>
        <w:t xml:space="preserve">do </w:t>
      </w:r>
      <w:r w:rsidR="00424449" w:rsidRPr="00F20F87">
        <w:rPr>
          <w:rFonts w:cstheme="minorHAnsi"/>
        </w:rPr>
        <w:t xml:space="preserve">not </w:t>
      </w:r>
      <w:r w:rsidRPr="00F20F87">
        <w:rPr>
          <w:rFonts w:cstheme="minorHAnsi"/>
        </w:rPr>
        <w:t>continue taking part</w:t>
      </w:r>
      <w:r w:rsidR="00424449" w:rsidRPr="00F20F87">
        <w:rPr>
          <w:rFonts w:cstheme="minorHAnsi"/>
        </w:rPr>
        <w:t>.</w:t>
      </w:r>
    </w:p>
    <w:p w14:paraId="09C1FBFA" w14:textId="771B0232" w:rsidR="00424449" w:rsidRPr="00F20F87" w:rsidRDefault="00424449" w:rsidP="00424449">
      <w:pPr>
        <w:spacing w:after="0" w:line="240" w:lineRule="auto"/>
        <w:rPr>
          <w:rFonts w:cstheme="minorHAnsi"/>
        </w:rPr>
      </w:pPr>
      <w:r w:rsidRPr="00F20F87">
        <w:rPr>
          <w:rFonts w:cstheme="minorHAnsi"/>
        </w:rPr>
        <w:t>If you do want to</w:t>
      </w:r>
      <w:r w:rsidR="0013195E" w:rsidRPr="00F20F87">
        <w:rPr>
          <w:rFonts w:cstheme="minorHAnsi"/>
        </w:rPr>
        <w:t xml:space="preserve"> continue</w:t>
      </w:r>
      <w:r w:rsidRPr="00F20F87">
        <w:rPr>
          <w:rFonts w:cstheme="minorHAnsi"/>
        </w:rPr>
        <w:t>, you will be given this information sheet to keep and be asked to sign a consent form</w:t>
      </w:r>
      <w:r w:rsidR="0063261E">
        <w:rPr>
          <w:rFonts w:cstheme="minorHAnsi"/>
        </w:rPr>
        <w:t>.</w:t>
      </w:r>
    </w:p>
    <w:p w14:paraId="18D2E506" w14:textId="306814CE" w:rsidR="00424449" w:rsidRPr="00F20F87" w:rsidRDefault="00424449" w:rsidP="00424449">
      <w:pPr>
        <w:spacing w:after="0" w:line="240" w:lineRule="auto"/>
        <w:rPr>
          <w:rFonts w:cstheme="minorHAnsi"/>
        </w:rPr>
      </w:pPr>
      <w:r w:rsidRPr="00F20F87">
        <w:rPr>
          <w:rFonts w:cstheme="minorHAnsi"/>
        </w:rPr>
        <w:t>If you change your mind later, you can stop being part of the trial at any time without giving a reason.</w:t>
      </w:r>
    </w:p>
    <w:p w14:paraId="6DA8D6F1" w14:textId="77777777" w:rsidR="00424449" w:rsidRPr="00F20F87" w:rsidRDefault="00424449" w:rsidP="00673DF9">
      <w:pPr>
        <w:spacing w:after="0" w:line="240" w:lineRule="auto"/>
        <w:rPr>
          <w:rFonts w:cstheme="minorHAnsi"/>
        </w:rPr>
      </w:pPr>
    </w:p>
    <w:p w14:paraId="014ACB7F" w14:textId="3DA2E20A" w:rsidR="00424449" w:rsidRPr="00F20F87" w:rsidRDefault="00424449" w:rsidP="00673DF9">
      <w:pPr>
        <w:spacing w:after="0" w:line="240" w:lineRule="auto"/>
        <w:rPr>
          <w:rFonts w:cstheme="minorHAnsi"/>
          <w:b/>
          <w:bCs/>
          <w:u w:val="single"/>
        </w:rPr>
      </w:pPr>
      <w:r w:rsidRPr="00F20F87">
        <w:rPr>
          <w:rFonts w:cstheme="minorHAnsi"/>
          <w:b/>
          <w:bCs/>
          <w:u w:val="single"/>
        </w:rPr>
        <w:t>Which treatment</w:t>
      </w:r>
      <w:r w:rsidR="00A1264A" w:rsidRPr="00F20F87">
        <w:rPr>
          <w:rFonts w:cstheme="minorHAnsi"/>
          <w:b/>
          <w:bCs/>
          <w:u w:val="single"/>
        </w:rPr>
        <w:t>s</w:t>
      </w:r>
      <w:r w:rsidRPr="00F20F87">
        <w:rPr>
          <w:rFonts w:cstheme="minorHAnsi"/>
          <w:b/>
          <w:bCs/>
          <w:u w:val="single"/>
        </w:rPr>
        <w:t xml:space="preserve"> will I receive?  </w:t>
      </w:r>
    </w:p>
    <w:p w14:paraId="5E2D91E0" w14:textId="696E6C69" w:rsidR="00424449" w:rsidRPr="00673DF9" w:rsidRDefault="00424449" w:rsidP="00673DF9">
      <w:pPr>
        <w:spacing w:after="0" w:line="240" w:lineRule="auto"/>
      </w:pPr>
      <w:r w:rsidRPr="00F20F87">
        <w:t>You</w:t>
      </w:r>
      <w:r w:rsidR="1925BB62" w:rsidRPr="00F20F87">
        <w:t>r</w:t>
      </w:r>
      <w:r w:rsidRPr="00F20F87">
        <w:t xml:space="preserve"> doctor </w:t>
      </w:r>
      <w:r w:rsidR="0013195E" w:rsidRPr="00F20F87">
        <w:t>has</w:t>
      </w:r>
      <w:r w:rsidRPr="00F20F87">
        <w:t xml:space="preserve"> decide</w:t>
      </w:r>
      <w:r w:rsidR="0013195E" w:rsidRPr="00F20F87">
        <w:t>d</w:t>
      </w:r>
      <w:r w:rsidRPr="00F20F87">
        <w:t xml:space="preserve"> </w:t>
      </w:r>
      <w:r w:rsidR="008A2B12" w:rsidRPr="00F20F87">
        <w:t xml:space="preserve">whether you are suitable to participate in 1, 2 or </w:t>
      </w:r>
      <w:r w:rsidRPr="00F20F87">
        <w:t>three parts of the trial in this research. You</w:t>
      </w:r>
      <w:r w:rsidR="0013195E" w:rsidRPr="00F20F87">
        <w:t xml:space="preserve"> have been</w:t>
      </w:r>
      <w:r w:rsidRPr="00F20F87">
        <w:t xml:space="preserve"> </w:t>
      </w:r>
      <w:r w:rsidR="0055283D" w:rsidRPr="00F20F87">
        <w:t>allocated treatments</w:t>
      </w:r>
      <w:r w:rsidRPr="00F20F87">
        <w:t xml:space="preserve"> </w:t>
      </w:r>
      <w:r w:rsidRPr="60CDC959">
        <w:t xml:space="preserve">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F20F87" w:rsidRDefault="00424449" w:rsidP="00673DF9">
      <w:pPr>
        <w:spacing w:after="0" w:line="240" w:lineRule="auto"/>
        <w:rPr>
          <w:rFonts w:cstheme="minorHAnsi"/>
          <w:b/>
          <w:bCs/>
          <w:u w:val="single"/>
        </w:rPr>
      </w:pPr>
      <w:r w:rsidRPr="00673DF9">
        <w:rPr>
          <w:rFonts w:cstheme="minorHAnsi"/>
          <w:b/>
          <w:bCs/>
          <w:u w:val="single"/>
        </w:rPr>
        <w:t>What else will I need t</w:t>
      </w:r>
      <w:r w:rsidRPr="00F20F87">
        <w:rPr>
          <w:rFonts w:cstheme="minorHAnsi"/>
          <w:b/>
          <w:bCs/>
          <w:u w:val="single"/>
        </w:rPr>
        <w:t>o do?</w:t>
      </w:r>
    </w:p>
    <w:p w14:paraId="438F3E76" w14:textId="30C7E5B0" w:rsidR="00424449" w:rsidRPr="00F20F87" w:rsidRDefault="00424449" w:rsidP="00673DF9">
      <w:pPr>
        <w:spacing w:after="0" w:line="240" w:lineRule="auto"/>
        <w:rPr>
          <w:rFonts w:cstheme="minorHAnsi"/>
        </w:rPr>
      </w:pPr>
      <w:r w:rsidRPr="00F20F87">
        <w:rPr>
          <w:rFonts w:cstheme="minorHAnsi"/>
        </w:rPr>
        <w:t>If you are in the PCR test group, we</w:t>
      </w:r>
      <w:r w:rsidR="001029B8" w:rsidRPr="00F20F87">
        <w:rPr>
          <w:rFonts w:cstheme="minorHAnsi"/>
        </w:rPr>
        <w:t xml:space="preserve"> have taken</w:t>
      </w:r>
      <w:r w:rsidRPr="00F20F87">
        <w:rPr>
          <w:rFonts w:cstheme="minorHAnsi"/>
        </w:rPr>
        <w:t xml:space="preserve"> blood sample needed for the PCR test to be done.</w:t>
      </w:r>
    </w:p>
    <w:p w14:paraId="695BFA79" w14:textId="1C717302" w:rsidR="00424449" w:rsidRPr="00F20F87" w:rsidRDefault="00424449" w:rsidP="00673DF9">
      <w:pPr>
        <w:spacing w:after="0" w:line="240" w:lineRule="auto"/>
        <w:rPr>
          <w:rFonts w:cstheme="minorHAnsi"/>
        </w:rPr>
      </w:pPr>
      <w:r w:rsidRPr="00F20F87">
        <w:rPr>
          <w:rFonts w:cstheme="minorHAnsi"/>
        </w:rPr>
        <w:t xml:space="preserve">If you are in the fluid trial, you </w:t>
      </w:r>
      <w:r w:rsidR="00667F54" w:rsidRPr="00F20F87">
        <w:rPr>
          <w:rFonts w:cstheme="minorHAnsi"/>
        </w:rPr>
        <w:t>have</w:t>
      </w:r>
      <w:r w:rsidRPr="00F20F87">
        <w:rPr>
          <w:rFonts w:cstheme="minorHAnsi"/>
        </w:rPr>
        <w:t xml:space="preserve"> either receive</w:t>
      </w:r>
      <w:r w:rsidR="009741A2">
        <w:rPr>
          <w:rFonts w:cstheme="minorHAnsi"/>
        </w:rPr>
        <w:t>d</w:t>
      </w:r>
      <w:r w:rsidRPr="00F20F87">
        <w:rPr>
          <w:rFonts w:cstheme="minorHAnsi"/>
        </w:rPr>
        <w:t xml:space="preserve"> less fluid and have any build-up of fluid treated or have the standard amount used in your hospital</w:t>
      </w:r>
      <w:r w:rsidR="00E74134">
        <w:rPr>
          <w:rFonts w:cstheme="minorHAnsi"/>
        </w:rPr>
        <w:t>.</w:t>
      </w:r>
    </w:p>
    <w:p w14:paraId="08A4EA59" w14:textId="37D6BFE6" w:rsidR="00424449" w:rsidRPr="00F20F87" w:rsidRDefault="00424449" w:rsidP="00673DF9">
      <w:pPr>
        <w:spacing w:after="0" w:line="240" w:lineRule="auto"/>
        <w:rPr>
          <w:rFonts w:cstheme="minorHAnsi"/>
        </w:rPr>
      </w:pPr>
      <w:r w:rsidRPr="00F20F87">
        <w:rPr>
          <w:rFonts w:cstheme="minorHAnsi"/>
        </w:rPr>
        <w:t xml:space="preserve">If you are in the GM-CSF part of the </w:t>
      </w:r>
      <w:r w:rsidR="007C2C90" w:rsidRPr="00F20F87">
        <w:rPr>
          <w:rFonts w:cstheme="minorHAnsi"/>
        </w:rPr>
        <w:t>trial,</w:t>
      </w:r>
      <w:r w:rsidRPr="00F20F87">
        <w:rPr>
          <w:rFonts w:cstheme="minorHAnsi"/>
        </w:rPr>
        <w:t xml:space="preserve"> you </w:t>
      </w:r>
      <w:r w:rsidR="003372C1" w:rsidRPr="00F20F87">
        <w:rPr>
          <w:rFonts w:cstheme="minorHAnsi"/>
        </w:rPr>
        <w:t xml:space="preserve">would have received </w:t>
      </w:r>
      <w:r w:rsidRPr="00F20F87">
        <w:rPr>
          <w:rFonts w:cstheme="minorHAnsi"/>
        </w:rPr>
        <w:t>the treatment or placebo (a solution which looks like the treatment) every day for up to 8 days.</w:t>
      </w:r>
    </w:p>
    <w:p w14:paraId="39BF0B82" w14:textId="77777777" w:rsidR="00424449" w:rsidRPr="00F20F87" w:rsidRDefault="00424449" w:rsidP="00673DF9">
      <w:pPr>
        <w:spacing w:after="0" w:line="240" w:lineRule="auto"/>
        <w:rPr>
          <w:rFonts w:cstheme="minorHAnsi"/>
        </w:rPr>
      </w:pPr>
    </w:p>
    <w:p w14:paraId="71295663" w14:textId="4DD97279" w:rsidR="00424449" w:rsidRPr="00673DF9" w:rsidRDefault="00424449" w:rsidP="00673DF9">
      <w:pPr>
        <w:spacing w:after="0" w:line="240" w:lineRule="auto"/>
      </w:pPr>
      <w:r w:rsidRPr="00F20F87">
        <w:t xml:space="preserve">Once your treatment is finished, we </w:t>
      </w:r>
      <w:r w:rsidR="00461186" w:rsidRPr="00F20F87">
        <w:t xml:space="preserve">may contact you 3 months later </w:t>
      </w:r>
      <w:r w:rsidR="00461186">
        <w:t>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0437ED">
        <w:t xml:space="preserve">the </w:t>
      </w:r>
      <w:r w:rsidRPr="60CDC959">
        <w:t>longer</w:t>
      </w:r>
      <w:r w:rsidR="000437ED">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CD3745" w:rsidRDefault="00424449" w:rsidP="00673DF9">
      <w:pPr>
        <w:spacing w:after="0" w:line="240" w:lineRule="auto"/>
        <w:rPr>
          <w:rFonts w:cstheme="minorHAnsi"/>
          <w:b/>
          <w:bCs/>
        </w:rPr>
      </w:pPr>
      <w:r w:rsidRPr="00CD3745">
        <w:rPr>
          <w:rFonts w:cstheme="minorHAnsi"/>
          <w:b/>
          <w:bCs/>
          <w:u w:val="single"/>
        </w:rPr>
        <w:t>Blood Samples</w:t>
      </w:r>
    </w:p>
    <w:p w14:paraId="74232A10" w14:textId="4A5E48A4" w:rsidR="00424449" w:rsidRPr="00673DF9" w:rsidRDefault="00424449" w:rsidP="00673DF9">
      <w:pPr>
        <w:spacing w:after="0" w:line="240" w:lineRule="auto"/>
      </w:pPr>
      <w:r w:rsidRPr="60CDC959">
        <w:t xml:space="preserve">So that we can understand more about how the treatments in this study work we will also collect a small amount of blood. We will collect 20mls, about one tablespoon, of blood, which will be sent to a central laboratory for storage. We will look at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 xml:space="preserve">) </w:t>
      </w:r>
      <w:r w:rsidR="00B57582">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5F0548C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E0A98">
        <w:rPr>
          <w:rFonts w:cstheme="minorHAnsi"/>
        </w:rPr>
        <w:t xml:space="preserve">, </w:t>
      </w:r>
      <w:r w:rsidR="00EE0A98" w:rsidRPr="00673DF9">
        <w:rPr>
          <w:rFonts w:cstheme="minorHAnsi"/>
        </w:rPr>
        <w:t>NHS Digital</w:t>
      </w:r>
      <w:r w:rsidR="00EE0A98">
        <w:rPr>
          <w:rFonts w:cstheme="minorHAnsi"/>
        </w:rPr>
        <w:t xml:space="preserve"> or by The Scottish Intensive Care Society Group (SICSAG)</w:t>
      </w:r>
      <w:r w:rsidR="00EE0A98" w:rsidRPr="00673DF9">
        <w:rPr>
          <w:rFonts w:cstheme="minorHAnsi"/>
        </w:rPr>
        <w:t xml:space="preserve">. </w:t>
      </w:r>
      <w:r w:rsidRPr="00673DF9">
        <w:rPr>
          <w:rFonts w:cstheme="minorHAnsi"/>
        </w:rPr>
        <w:t>These data will include your NHS number and information regarding your health that will be important to answer the objectives of the study and will include, data from this</w:t>
      </w:r>
      <w:r w:rsidR="00EB7E92">
        <w:rPr>
          <w:rFonts w:cstheme="minorHAnsi"/>
        </w:rPr>
        <w:t>,</w:t>
      </w:r>
      <w:r w:rsidR="009E5413">
        <w:rPr>
          <w:rFonts w:cstheme="minorHAnsi"/>
        </w:rPr>
        <w:t xml:space="preserve"> </w:t>
      </w:r>
      <w:r w:rsidRPr="00673DF9">
        <w:rPr>
          <w:rFonts w:cstheme="minorHAnsi"/>
        </w:rPr>
        <w:t xml:space="preserve">future hospital stays and survival data. We would also like to contact </w:t>
      </w:r>
      <w:r w:rsidR="00EB7E92">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F20F87" w:rsidRDefault="00424449" w:rsidP="00673DF9">
      <w:pPr>
        <w:spacing w:after="0" w:line="240" w:lineRule="auto"/>
        <w:rPr>
          <w:rFonts w:cstheme="minorHAnsi"/>
        </w:rPr>
      </w:pPr>
    </w:p>
    <w:p w14:paraId="05C391E3" w14:textId="1A7A36E2" w:rsidR="00424449" w:rsidRPr="00424449" w:rsidRDefault="00424449" w:rsidP="00424449">
      <w:pPr>
        <w:spacing w:after="0" w:line="240" w:lineRule="auto"/>
        <w:rPr>
          <w:rFonts w:cstheme="minorHAnsi"/>
        </w:rPr>
      </w:pPr>
      <w:r w:rsidRPr="00F20F87">
        <w:rPr>
          <w:rFonts w:cstheme="minorHAnsi"/>
        </w:rPr>
        <w:t>If you do not wish</w:t>
      </w:r>
      <w:r w:rsidR="00912DB0" w:rsidRPr="00F20F87">
        <w:rPr>
          <w:rFonts w:cstheme="minorHAnsi"/>
        </w:rPr>
        <w:t xml:space="preserve"> to</w:t>
      </w:r>
      <w:r w:rsidRPr="00F20F87">
        <w:rPr>
          <w:rFonts w:cstheme="minorHAnsi"/>
        </w:rPr>
        <w:t xml:space="preserve"> </w:t>
      </w:r>
      <w:r w:rsidR="00912DB0" w:rsidRPr="00F20F87">
        <w:rPr>
          <w:rFonts w:cstheme="minorHAnsi"/>
        </w:rPr>
        <w:t>continue with the study</w:t>
      </w:r>
      <w:r w:rsidRPr="00F20F87">
        <w:rPr>
          <w:rFonts w:cstheme="minorHAnsi"/>
        </w:rPr>
        <w:t xml:space="preserve">, no further information will be collected about you for the trial and the doctors will continue to provide you with whatever medical </w:t>
      </w:r>
      <w:r w:rsidRPr="00673DF9">
        <w:rPr>
          <w:rFonts w:cstheme="minorHAnsi"/>
        </w:rPr>
        <w:t>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Pr="00912DB0" w:rsidRDefault="00424449" w:rsidP="00424449">
      <w:pPr>
        <w:spacing w:after="0" w:line="240" w:lineRule="auto"/>
        <w:rPr>
          <w:rFonts w:cstheme="minorHAnsi"/>
          <w:color w:val="FF0000"/>
        </w:rPr>
      </w:pPr>
      <w:r w:rsidRPr="00673DF9">
        <w:rPr>
          <w:rFonts w:cstheme="minorHAnsi"/>
        </w:rPr>
        <w:lastRenderedPageBreak/>
        <w:t>All medical treatments can cause side effects. The risks from side effects are similar if you choose not to be in the study as you will be having many different treatments for sepsis as part of your standard healthcare. Your doctor will 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FD36747" w:rsidR="001279F1" w:rsidRPr="00F20F87" w:rsidRDefault="00460C0D" w:rsidP="00673DF9">
      <w:pPr>
        <w:spacing w:after="0" w:line="240" w:lineRule="auto"/>
        <w:rPr>
          <w:rFonts w:cstheme="minorHAnsi"/>
        </w:rPr>
      </w:pPr>
      <w:r>
        <w:rPr>
          <w:rFonts w:cstheme="minorHAnsi"/>
        </w:rPr>
        <w:t xml:space="preserve">In most patients </w:t>
      </w:r>
      <w:r w:rsidRPr="00F20F87">
        <w:rPr>
          <w:rFonts w:cstheme="minorHAnsi"/>
        </w:rPr>
        <w:t xml:space="preserve">this blood test can be collected from a </w:t>
      </w:r>
      <w:r w:rsidR="001F622A" w:rsidRPr="00F20F87">
        <w:rPr>
          <w:rFonts w:cstheme="minorHAnsi"/>
        </w:rPr>
        <w:t>‘</w:t>
      </w:r>
      <w:r w:rsidRPr="00F20F87">
        <w:rPr>
          <w:rFonts w:cstheme="minorHAnsi"/>
        </w:rPr>
        <w:t>drip</w:t>
      </w:r>
      <w:r w:rsidR="001F622A" w:rsidRPr="00F20F87">
        <w:rPr>
          <w:rFonts w:cstheme="minorHAnsi"/>
        </w:rPr>
        <w:t>’</w:t>
      </w:r>
      <w:r w:rsidRPr="00F20F87">
        <w:rPr>
          <w:rFonts w:cstheme="minorHAnsi"/>
        </w:rPr>
        <w:t xml:space="preserve"> already in place. If </w:t>
      </w:r>
      <w:r w:rsidR="001F622A" w:rsidRPr="00F20F87">
        <w:rPr>
          <w:rFonts w:cstheme="minorHAnsi"/>
        </w:rPr>
        <w:t>there isn’t already the right type of drip</w:t>
      </w:r>
      <w:r w:rsidR="00624E4C">
        <w:rPr>
          <w:rFonts w:cstheme="minorHAnsi"/>
        </w:rPr>
        <w:t xml:space="preserve"> in place</w:t>
      </w:r>
      <w:r w:rsidR="001F622A" w:rsidRPr="00F20F87">
        <w:rPr>
          <w:rFonts w:cstheme="minorHAnsi"/>
        </w:rPr>
        <w:t>, t</w:t>
      </w:r>
      <w:r w:rsidR="001279F1" w:rsidRPr="00F20F87">
        <w:rPr>
          <w:rFonts w:cstheme="minorHAnsi"/>
        </w:rPr>
        <w:t xml:space="preserve">here is a chance you could have a bruise or it might feel sore from the blood test, as can happen with any blood test. These procedures </w:t>
      </w:r>
      <w:r w:rsidR="00912DB0" w:rsidRPr="00F20F87">
        <w:rPr>
          <w:rFonts w:cstheme="minorHAnsi"/>
        </w:rPr>
        <w:t xml:space="preserve">have only </w:t>
      </w:r>
      <w:r w:rsidR="001279F1" w:rsidRPr="00F20F87">
        <w:rPr>
          <w:rFonts w:cstheme="minorHAnsi"/>
        </w:rPr>
        <w:t>be</w:t>
      </w:r>
      <w:r w:rsidR="00912DB0" w:rsidRPr="00F20F87">
        <w:rPr>
          <w:rFonts w:cstheme="minorHAnsi"/>
        </w:rPr>
        <w:t>en</w:t>
      </w:r>
      <w:r w:rsidR="001279F1" w:rsidRPr="00F20F87">
        <w:rPr>
          <w:rFonts w:cstheme="minorHAnsi"/>
        </w:rPr>
        <w:t xml:space="preserve"> carried out by an experienced health professional to limit these risks.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77860F5C"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24E4C">
        <w:rPr>
          <w:rFonts w:cstheme="minorHAnsi"/>
        </w:rPr>
        <w:t>.</w:t>
      </w:r>
      <w:r w:rsidRPr="00424449">
        <w:rPr>
          <w:rFonts w:cstheme="minorHAnsi"/>
        </w:rPr>
        <w:t xml:space="preserve"> </w:t>
      </w:r>
      <w:r w:rsidR="00624E4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7CAAD021"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7B795514"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5E2C9BFF"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w:t>
      </w:r>
      <w:r w:rsidR="00DA2CFF">
        <w:t>were included in</w:t>
      </w:r>
      <w:r w:rsidR="00424449" w:rsidRPr="60CDC959">
        <w:t xml:space="preserve"> the study</w:t>
      </w:r>
      <w:r w:rsidR="00424449" w:rsidRPr="00673DF9">
        <w:rPr>
          <w:rFonts w:cstheme="minorHAnsi"/>
        </w:rPr>
        <w:t xml:space="preserve">, 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w:t>
      </w:r>
      <w:proofErr w:type="gramStart"/>
      <w:r w:rsidRPr="00673DF9">
        <w:rPr>
          <w:rFonts w:cstheme="minorHAnsi"/>
        </w:rPr>
        <w:t>identifiable,</w:t>
      </w:r>
      <w:proofErr w:type="gramEnd"/>
      <w:r w:rsidRPr="00673DF9">
        <w:rPr>
          <w:rFonts w:cstheme="minorHAnsi"/>
        </w:rPr>
        <w:t xml:space="preserv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7AC2F20D" w:rsidR="0033177F" w:rsidRDefault="0033177F" w:rsidP="00424449">
      <w:pPr>
        <w:spacing w:after="0" w:line="240" w:lineRule="auto"/>
        <w:rPr>
          <w:rFonts w:ascii="Times New Roman" w:hAnsi="Times New Roman"/>
          <w:i/>
        </w:rPr>
      </w:pPr>
      <w:r>
        <w:rPr>
          <w:rFonts w:cstheme="minorHAnsi"/>
        </w:rPr>
        <w:t xml:space="preserve">If you </w:t>
      </w:r>
      <w:r w:rsidR="007220FA">
        <w:rPr>
          <w:rFonts w:cstheme="minorHAnsi"/>
        </w:rPr>
        <w:t xml:space="preserve">were </w:t>
      </w:r>
      <w:r>
        <w:rPr>
          <w:rFonts w:cstheme="minorHAnsi"/>
        </w:rPr>
        <w:t xml:space="preserve">pregnant, you </w:t>
      </w:r>
      <w:r w:rsidR="007220FA">
        <w:rPr>
          <w:rFonts w:cstheme="minorHAnsi"/>
        </w:rPr>
        <w:t xml:space="preserve">were </w:t>
      </w:r>
      <w:r>
        <w:rPr>
          <w:rFonts w:cstheme="minorHAnsi"/>
        </w:rPr>
        <w:t>not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2F0A06B1"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w:t>
      </w:r>
      <w:r w:rsidR="005B23A0">
        <w:rPr>
          <w:rFonts w:cstheme="minorHAnsi"/>
        </w:rPr>
        <w:t>your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Will I be paid for taking part?</w:t>
      </w:r>
    </w:p>
    <w:p w14:paraId="0DDDD981" w14:textId="7D0BC1BE" w:rsidR="00424449" w:rsidRPr="00424449" w:rsidRDefault="00424449" w:rsidP="00673DF9">
      <w:pPr>
        <w:spacing w:after="0" w:line="240" w:lineRule="auto"/>
        <w:rPr>
          <w:rFonts w:cstheme="minorHAnsi"/>
          <w:highlight w:val="yellow"/>
        </w:rPr>
      </w:pPr>
      <w:r w:rsidRPr="00424449">
        <w:rPr>
          <w:rFonts w:cstheme="minorHAnsi"/>
        </w:rPr>
        <w:t>There is no pay</w:t>
      </w:r>
      <w:r w:rsidR="00DB0CBC">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t>How will my information be looked after?</w:t>
      </w:r>
    </w:p>
    <w:p w14:paraId="6DF943E7" w14:textId="12B822B3"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w:t>
      </w:r>
      <w:proofErr w:type="gramStart"/>
      <w:r w:rsidRPr="005C6A13">
        <w:rPr>
          <w:rFonts w:cstheme="minorHAnsi"/>
        </w:rPr>
        <w:t>as a result of</w:t>
      </w:r>
      <w:proofErr w:type="gramEnd"/>
      <w:r w:rsidRPr="005C6A13">
        <w:rPr>
          <w:rFonts w:cstheme="minorHAnsi"/>
        </w:rPr>
        <w:t xml:space="preserve"> taking part in this study, you will be eligible to claim compensation without having to prove that Imperial College is at fault. This does not affect your legal rights to seek compensation. </w:t>
      </w:r>
    </w:p>
    <w:p w14:paraId="351EFFCF" w14:textId="59B5036B"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w:t>
      </w:r>
      <w:proofErr w:type="gramStart"/>
      <w:r w:rsidRPr="005C6A13">
        <w:rPr>
          <w:rFonts w:cstheme="minorHAnsi"/>
        </w:rPr>
        <w:t>during the course of</w:t>
      </w:r>
      <w:proofErr w:type="gramEnd"/>
      <w:r w:rsidRPr="005C6A13">
        <w:rPr>
          <w:rFonts w:cstheme="minorHAnsi"/>
        </w:rPr>
        <w:t xml:space="preserve"> this study then you should immediately inform the Investigator </w:t>
      </w:r>
      <w:r w:rsidRPr="00023CAE">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6563A20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Ethics Committee given a favourable ethical opinion for conduct in the NHS by </w:t>
      </w:r>
      <w:r w:rsidR="00AD2BEA" w:rsidRPr="00154050">
        <w:rPr>
          <w:rFonts w:cstheme="minorHAnsi"/>
        </w:rPr>
        <w:t>the Seasonal</w:t>
      </w:r>
      <w:r w:rsidRPr="00673DF9">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lastRenderedPageBreak/>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hideMark/>
          </w:tcPr>
          <w:p w14:paraId="005E232C" w14:textId="77777777" w:rsidR="00424449" w:rsidRPr="00424449" w:rsidRDefault="00424449" w:rsidP="00424449">
            <w:pPr>
              <w:spacing w:after="0" w:line="240" w:lineRule="auto"/>
              <w:rPr>
                <w:rFonts w:cstheme="minorHAnsi"/>
              </w:rPr>
            </w:pPr>
            <w:r w:rsidRPr="00424449">
              <w:rPr>
                <w:rFonts w:cstheme="minorHAnsi"/>
              </w:rPr>
              <w:lastRenderedPageBreak/>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8568C3">
        <w:rPr>
          <w:rFonts w:eastAsia="Times New Roman" w:cstheme="minorHAnsi"/>
          <w:i/>
          <w:iCs/>
          <w:lang w:eastAsia="en-GB"/>
        </w:rPr>
        <w:t>insert full name</w:t>
      </w:r>
      <w:r w:rsidRPr="00424449">
        <w:rPr>
          <w:rFonts w:eastAsia="Times New Roman" w:cstheme="minorHAnsi"/>
          <w:lang w:eastAsia="en-GB"/>
        </w:rPr>
        <w:t>]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w:t>
      </w:r>
      <w:r w:rsidRPr="00DF2E09">
        <w:rPr>
          <w:rFonts w:eastAsia="Times New Roman" w:cstheme="minorHAnsi"/>
          <w:i/>
          <w:iCs/>
          <w:lang w:eastAsia="en-GB"/>
        </w:rPr>
        <w:t>insert independent contact telephone number/email address/postal address</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8845E8">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w:t>
      </w:r>
      <w:proofErr w:type="gramStart"/>
      <w:r>
        <w:rPr>
          <w:rFonts w:cstheme="minorHAnsi"/>
        </w:rPr>
        <w:t>name:-</w:t>
      </w:r>
      <w:proofErr w:type="gramEnd"/>
      <w:r>
        <w:rPr>
          <w:rFonts w:cstheme="minorHAnsi"/>
        </w:rPr>
        <w:t xml:space="preserve"> </w:t>
      </w:r>
    </w:p>
    <w:p w14:paraId="5AB593C8" w14:textId="798A859D" w:rsidR="007661AA" w:rsidRPr="000759A3" w:rsidRDefault="001F18BC" w:rsidP="00424449">
      <w:pPr>
        <w:spacing w:after="0" w:line="240" w:lineRule="auto"/>
        <w:rPr>
          <w:rFonts w:cstheme="minorHAnsi"/>
        </w:rPr>
      </w:pPr>
      <w:r>
        <w:rPr>
          <w:rFonts w:cstheme="minorHAnsi"/>
        </w:rPr>
        <w:t xml:space="preserve">Site Contact </w:t>
      </w:r>
      <w:proofErr w:type="gramStart"/>
      <w:r>
        <w:rPr>
          <w:rFonts w:cstheme="minorHAnsi"/>
        </w:rPr>
        <w:t>details:-</w:t>
      </w:r>
      <w:proofErr w:type="gramEnd"/>
      <w:r>
        <w:rPr>
          <w:rFonts w:cstheme="minorHAnsi"/>
        </w:rPr>
        <w:t xml:space="preserve">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F20F87" w:rsidRDefault="00424449" w:rsidP="00424449">
      <w:pPr>
        <w:spacing w:after="0" w:line="240" w:lineRule="auto"/>
        <w:rPr>
          <w:rFonts w:cstheme="minorHAnsi"/>
        </w:rPr>
      </w:pPr>
    </w:p>
    <w:p w14:paraId="7A1FA0B1" w14:textId="61B69818" w:rsidR="00424449" w:rsidRPr="00F20F87" w:rsidRDefault="00424449" w:rsidP="00424449">
      <w:pPr>
        <w:keepNext/>
        <w:spacing w:after="0" w:line="240" w:lineRule="auto"/>
        <w:rPr>
          <w:rFonts w:cstheme="minorHAnsi"/>
        </w:rPr>
      </w:pPr>
      <w:r w:rsidRPr="00F20F87">
        <w:rPr>
          <w:rFonts w:cstheme="minorHAnsi"/>
        </w:rPr>
        <w:t xml:space="preserve">Thank you very much for </w:t>
      </w:r>
      <w:r w:rsidR="00B17A60" w:rsidRPr="00F20F87">
        <w:rPr>
          <w:rFonts w:cstheme="minorHAnsi"/>
        </w:rPr>
        <w:t xml:space="preserve">continuing to take part in </w:t>
      </w:r>
      <w:r w:rsidRPr="00F20F87">
        <w:rPr>
          <w:rFonts w:cstheme="minorHAnsi"/>
        </w:rPr>
        <w:t>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79BBA467" w14:textId="77777777" w:rsidR="00266ED5" w:rsidRDefault="00266ED5" w:rsidP="00266ED5">
      <w:pPr>
        <w:spacing w:after="60"/>
        <w:rPr>
          <w:rFonts w:cstheme="minorHAnsi"/>
          <w:b/>
          <w:sz w:val="28"/>
          <w:szCs w:val="28"/>
        </w:rPr>
      </w:pPr>
      <w:r w:rsidRPr="00B34B98">
        <w:rPr>
          <w:rFonts w:cstheme="minorHAnsi"/>
          <w:b/>
          <w:sz w:val="28"/>
          <w:szCs w:val="28"/>
        </w:rPr>
        <w:lastRenderedPageBreak/>
        <w:t>Consent Form for Participants – Regained capacity</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731F6C">
        <w:tc>
          <w:tcPr>
            <w:tcW w:w="4505" w:type="dxa"/>
          </w:tcPr>
          <w:p w14:paraId="52457526" w14:textId="56BD2B0E" w:rsidR="006D2841" w:rsidRPr="00E10B45" w:rsidRDefault="00560261" w:rsidP="00731F6C">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731F6C">
            <w:pPr>
              <w:spacing w:after="60"/>
              <w:rPr>
                <w:rFonts w:cstheme="minorHAnsi"/>
                <w:b/>
                <w:bCs/>
              </w:rPr>
            </w:pPr>
          </w:p>
        </w:tc>
        <w:tc>
          <w:tcPr>
            <w:tcW w:w="5696" w:type="dxa"/>
          </w:tcPr>
          <w:p w14:paraId="5D5F5CC0" w14:textId="77777777" w:rsidR="006D2841" w:rsidRDefault="006D2841" w:rsidP="00731F6C">
            <w:pPr>
              <w:spacing w:after="60"/>
              <w:rPr>
                <w:rFonts w:cstheme="minorHAnsi"/>
              </w:rPr>
            </w:pPr>
          </w:p>
        </w:tc>
      </w:tr>
      <w:tr w:rsidR="006D2841" w14:paraId="7C6E6CCB" w14:textId="77777777" w:rsidTr="00731F6C">
        <w:tc>
          <w:tcPr>
            <w:tcW w:w="4505" w:type="dxa"/>
          </w:tcPr>
          <w:p w14:paraId="0173B3DC" w14:textId="77777777" w:rsidR="006D2841" w:rsidRPr="00E10B45" w:rsidRDefault="006D2841" w:rsidP="00731F6C">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731F6C">
            <w:pPr>
              <w:spacing w:after="60"/>
              <w:rPr>
                <w:rFonts w:cstheme="minorHAnsi"/>
                <w:b/>
                <w:bCs/>
              </w:rPr>
            </w:pPr>
          </w:p>
        </w:tc>
        <w:tc>
          <w:tcPr>
            <w:tcW w:w="5696" w:type="dxa"/>
          </w:tcPr>
          <w:p w14:paraId="5DA0C9E6" w14:textId="77777777" w:rsidR="006D2841" w:rsidRDefault="006D2841" w:rsidP="00731F6C">
            <w:pPr>
              <w:spacing w:after="60"/>
              <w:rPr>
                <w:rFonts w:cstheme="minorHAnsi"/>
              </w:rPr>
            </w:pPr>
          </w:p>
        </w:tc>
      </w:tr>
      <w:tr w:rsidR="004F4285" w14:paraId="4CA345B3" w14:textId="77777777" w:rsidTr="00731F6C">
        <w:tc>
          <w:tcPr>
            <w:tcW w:w="4505" w:type="dxa"/>
          </w:tcPr>
          <w:p w14:paraId="2E1CDB51" w14:textId="77777777" w:rsidR="004F4285" w:rsidRDefault="004F4285" w:rsidP="00731F6C">
            <w:pPr>
              <w:spacing w:after="60"/>
              <w:rPr>
                <w:rFonts w:cstheme="minorHAnsi"/>
                <w:b/>
                <w:bCs/>
              </w:rPr>
            </w:pPr>
            <w:r>
              <w:rPr>
                <w:rFonts w:cstheme="minorHAnsi"/>
                <w:b/>
                <w:bCs/>
              </w:rPr>
              <w:t xml:space="preserve">Patient Name: </w:t>
            </w:r>
          </w:p>
          <w:p w14:paraId="745BAA5C" w14:textId="1C9F80CC" w:rsidR="004F4285" w:rsidRPr="00E10B45" w:rsidRDefault="004F4285" w:rsidP="00731F6C">
            <w:pPr>
              <w:spacing w:after="60"/>
              <w:rPr>
                <w:rFonts w:cstheme="minorHAnsi"/>
                <w:b/>
                <w:bCs/>
              </w:rPr>
            </w:pPr>
          </w:p>
        </w:tc>
        <w:tc>
          <w:tcPr>
            <w:tcW w:w="5696" w:type="dxa"/>
          </w:tcPr>
          <w:p w14:paraId="7BA38E9E" w14:textId="77777777" w:rsidR="004F4285" w:rsidRDefault="004F4285" w:rsidP="00731F6C">
            <w:pPr>
              <w:spacing w:after="60"/>
              <w:rPr>
                <w:rFonts w:cstheme="minorHAnsi"/>
              </w:rPr>
            </w:pPr>
          </w:p>
        </w:tc>
      </w:tr>
      <w:tr w:rsidR="006D2841" w14:paraId="3E6D6F60" w14:textId="77777777" w:rsidTr="00731F6C">
        <w:tc>
          <w:tcPr>
            <w:tcW w:w="4505" w:type="dxa"/>
          </w:tcPr>
          <w:p w14:paraId="3350ABB2" w14:textId="77777777" w:rsidR="006D2841" w:rsidRPr="00E10B45" w:rsidRDefault="006D2841" w:rsidP="00731F6C">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731F6C">
            <w:pPr>
              <w:spacing w:after="60"/>
              <w:rPr>
                <w:rFonts w:cstheme="minorHAnsi"/>
                <w:b/>
                <w:bCs/>
              </w:rPr>
            </w:pPr>
          </w:p>
        </w:tc>
        <w:tc>
          <w:tcPr>
            <w:tcW w:w="5696" w:type="dxa"/>
          </w:tcPr>
          <w:p w14:paraId="43376012" w14:textId="77777777" w:rsidR="006D2841" w:rsidRDefault="006D2841" w:rsidP="00731F6C">
            <w:pPr>
              <w:spacing w:after="60"/>
              <w:rPr>
                <w:rFonts w:cstheme="minorHAnsi"/>
              </w:rPr>
            </w:pPr>
          </w:p>
        </w:tc>
      </w:tr>
    </w:tbl>
    <w:p w14:paraId="7EBF21A2" w14:textId="77777777" w:rsidR="00587F6F" w:rsidRDefault="006D2841" w:rsidP="006D2841">
      <w:pPr>
        <w:spacing w:after="60"/>
        <w:ind w:left="7920" w:firstLine="720"/>
        <w:rPr>
          <w:ins w:id="0" w:author="Dhaliwal, Ravinder K" w:date="2025-12-10T15:51:00Z" w16du:dateUtc="2025-12-10T15:51:00Z"/>
          <w:rFonts w:cstheme="minorHAnsi"/>
          <w:b/>
        </w:rPr>
      </w:pPr>
      <w:r w:rsidRPr="00125459">
        <w:rPr>
          <w:rFonts w:cstheme="minorHAnsi"/>
          <w:b/>
        </w:rPr>
        <w:t>Please initial</w:t>
      </w:r>
      <w:ins w:id="1" w:author="Dhaliwal, Ravinder K" w:date="2025-12-10T15:51:00Z" w16du:dateUtc="2025-12-10T15:51:00Z">
        <w:r w:rsidR="00587F6F">
          <w:rPr>
            <w:rFonts w:cstheme="minorHAnsi"/>
            <w:b/>
          </w:rPr>
          <w:t>/</w:t>
        </w:r>
      </w:ins>
    </w:p>
    <w:p w14:paraId="075691BE" w14:textId="5292FFCF" w:rsidR="006D2841" w:rsidRPr="00125459" w:rsidRDefault="00587F6F" w:rsidP="006D2841">
      <w:pPr>
        <w:spacing w:after="60"/>
        <w:ind w:left="7920" w:firstLine="720"/>
        <w:rPr>
          <w:rFonts w:cstheme="minorHAnsi"/>
          <w:b/>
        </w:rPr>
      </w:pPr>
      <w:ins w:id="2" w:author="Dhaliwal, Ravinder K" w:date="2025-12-10T15:51:00Z" w16du:dateUtc="2025-12-10T15:51:00Z">
        <w:r>
          <w:rPr>
            <w:rFonts w:cstheme="minorHAnsi"/>
            <w:b/>
          </w:rPr>
          <w:t>tick</w:t>
        </w:r>
      </w:ins>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731F6C">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731F6C">
            <w:pPr>
              <w:spacing w:after="60"/>
              <w:rPr>
                <w:rFonts w:cstheme="minorHAnsi"/>
              </w:rPr>
            </w:pPr>
          </w:p>
        </w:tc>
      </w:tr>
      <w:tr w:rsidR="006D2841" w:rsidRPr="00BB0F5B" w14:paraId="6FF1ACC4" w14:textId="77777777" w:rsidTr="00731F6C">
        <w:tc>
          <w:tcPr>
            <w:tcW w:w="8500" w:type="dxa"/>
          </w:tcPr>
          <w:p w14:paraId="1F984F0D" w14:textId="67AF15A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FC48EC">
              <w:rPr>
                <w:rFonts w:asciiTheme="minorHAnsi" w:hAnsiTheme="minorHAnsi" w:cstheme="minorHAnsi"/>
                <w:sz w:val="22"/>
                <w:szCs w:val="22"/>
              </w:rPr>
              <w:t xml:space="preserve">to </w:t>
            </w:r>
            <w:r w:rsidR="00B17A60" w:rsidRPr="00FC48EC">
              <w:rPr>
                <w:rFonts w:asciiTheme="minorHAnsi" w:hAnsiTheme="minorHAnsi" w:cstheme="minorHAnsi"/>
                <w:sz w:val="22"/>
                <w:szCs w:val="22"/>
              </w:rPr>
              <w:t xml:space="preserve">continue to </w:t>
            </w:r>
            <w:r w:rsidRPr="00FC48EC">
              <w:rPr>
                <w:rFonts w:asciiTheme="minorHAnsi" w:hAnsiTheme="minorHAnsi" w:cstheme="minorHAnsi"/>
                <w:sz w:val="22"/>
                <w:szCs w:val="22"/>
              </w:rPr>
              <w:t xml:space="preserve">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0"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17" o:spid="_x0000_s1026" type="#_x0000_t202" style="position:absolute;left:0;text-align:left;margin-left:186pt;margin-top:8.9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731F6C">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731F6C">
            <w:pPr>
              <w:pStyle w:val="ListParagraph"/>
              <w:spacing w:after="60"/>
              <w:rPr>
                <w:rFonts w:asciiTheme="minorHAnsi" w:hAnsiTheme="minorHAnsi" w:cstheme="minorHAnsi"/>
                <w:sz w:val="22"/>
                <w:szCs w:val="22"/>
              </w:rPr>
            </w:pPr>
          </w:p>
          <w:p w14:paraId="311D6770" w14:textId="58958CA9" w:rsidR="006D2841" w:rsidRPr="00D942B8" w:rsidRDefault="00D0312B" w:rsidP="00731F6C">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1"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Text Box 2" o:spid="_x0000_s1027" type="#_x0000_t202" style="position:absolute;left:0;text-align:left;margin-left:186pt;margin-top:1.55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731F6C">
            <w:pPr>
              <w:spacing w:after="60"/>
              <w:rPr>
                <w:rFonts w:cstheme="minorHAnsi"/>
              </w:rPr>
            </w:pPr>
          </w:p>
        </w:tc>
      </w:tr>
      <w:tr w:rsidR="006D2841" w:rsidRPr="00BB0F5B" w14:paraId="63DDA9D9" w14:textId="77777777" w:rsidTr="00731F6C">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731F6C">
            <w:pPr>
              <w:spacing w:after="60"/>
              <w:rPr>
                <w:rFonts w:cstheme="minorHAnsi"/>
              </w:rPr>
            </w:pPr>
          </w:p>
        </w:tc>
      </w:tr>
      <w:tr w:rsidR="006D2841" w:rsidRPr="00BB0F5B" w14:paraId="420CBE2A" w14:textId="77777777" w:rsidTr="00731F6C">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731F6C">
            <w:pPr>
              <w:spacing w:after="60"/>
              <w:rPr>
                <w:rFonts w:cstheme="minorHAnsi"/>
              </w:rPr>
            </w:pPr>
          </w:p>
        </w:tc>
      </w:tr>
      <w:tr w:rsidR="006D2841" w:rsidRPr="00BB0F5B" w14:paraId="06661CA6" w14:textId="77777777" w:rsidTr="00731F6C">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731F6C">
            <w:pPr>
              <w:spacing w:after="60"/>
              <w:rPr>
                <w:rFonts w:cstheme="minorHAnsi"/>
              </w:rPr>
            </w:pPr>
          </w:p>
        </w:tc>
      </w:tr>
      <w:tr w:rsidR="006D2841" w:rsidRPr="00BB0F5B" w14:paraId="4E581468" w14:textId="77777777" w:rsidTr="00731F6C">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731F6C">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731F6C">
            <w:pPr>
              <w:spacing w:after="60"/>
              <w:rPr>
                <w:rFonts w:cstheme="minorHAnsi"/>
              </w:rPr>
            </w:pPr>
          </w:p>
        </w:tc>
      </w:tr>
      <w:tr w:rsidR="006D2841" w:rsidRPr="00BB0F5B" w14:paraId="0CCB0033" w14:textId="77777777" w:rsidTr="00731F6C">
        <w:tc>
          <w:tcPr>
            <w:tcW w:w="8500" w:type="dxa"/>
          </w:tcPr>
          <w:p w14:paraId="2413A5C3" w14:textId="36DF23C6"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4E370D">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4E370D">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731F6C">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731F6C">
            <w:pPr>
              <w:spacing w:after="60"/>
              <w:rPr>
                <w:rFonts w:cstheme="minorHAnsi"/>
              </w:rPr>
            </w:pPr>
          </w:p>
        </w:tc>
      </w:tr>
      <w:tr w:rsidR="006D2841" w:rsidRPr="00BB0F5B" w14:paraId="6C2803AC" w14:textId="77777777" w:rsidTr="00731F6C">
        <w:tc>
          <w:tcPr>
            <w:tcW w:w="8500" w:type="dxa"/>
          </w:tcPr>
          <w:p w14:paraId="62D3493E" w14:textId="296C4397"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3" w:name="_Hlk77593786"/>
            <w:r w:rsidRPr="00D942B8">
              <w:rPr>
                <w:rFonts w:asciiTheme="minorHAnsi" w:hAnsiTheme="minorHAnsi" w:cstheme="minorHAnsi"/>
                <w:sz w:val="22"/>
                <w:szCs w:val="22"/>
              </w:rPr>
              <w:t xml:space="preserve">I understand that </w:t>
            </w:r>
            <w:r w:rsidR="004E370D">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w:t>
            </w:r>
            <w:r w:rsidRPr="00D942B8">
              <w:rPr>
                <w:rFonts w:asciiTheme="minorHAnsi" w:hAnsiTheme="minorHAnsi" w:cstheme="minorHAnsi"/>
                <w:sz w:val="22"/>
                <w:szCs w:val="22"/>
              </w:rPr>
              <w:lastRenderedPageBreak/>
              <w:t>leads to an invention and/or the successful development of a new test, medication treatment, product or service.</w:t>
            </w:r>
          </w:p>
          <w:p w14:paraId="5EADA983" w14:textId="77777777" w:rsidR="006D2841" w:rsidRPr="00D942B8" w:rsidRDefault="006D2841" w:rsidP="00731F6C">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731F6C">
            <w:pPr>
              <w:spacing w:after="60"/>
              <w:rPr>
                <w:rFonts w:cstheme="minorHAnsi"/>
              </w:rPr>
            </w:pPr>
          </w:p>
        </w:tc>
      </w:tr>
      <w:tr w:rsidR="00060FDE" w:rsidRPr="00BB0F5B" w14:paraId="7C0DA29E" w14:textId="77777777" w:rsidTr="00731F6C">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731F6C">
            <w:pPr>
              <w:spacing w:after="60"/>
              <w:rPr>
                <w:rFonts w:cstheme="minorHAnsi"/>
              </w:rPr>
            </w:pPr>
          </w:p>
        </w:tc>
      </w:tr>
      <w:tr w:rsidR="006D2841" w:rsidRPr="00BB0F5B" w14:paraId="706B766A" w14:textId="77777777" w:rsidTr="00731F6C">
        <w:tc>
          <w:tcPr>
            <w:tcW w:w="8500" w:type="dxa"/>
          </w:tcPr>
          <w:p w14:paraId="5621D2D2" w14:textId="20644138"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r w:rsidR="00731F6C">
              <w:rPr>
                <w:rFonts w:asciiTheme="minorHAnsi" w:eastAsia="Calibri" w:hAnsiTheme="minorHAnsi" w:cstheme="minorHAnsi"/>
                <w:sz w:val="22"/>
                <w:szCs w:val="22"/>
                <w:lang w:val="en-US"/>
              </w:rPr>
              <w:t>.</w:t>
            </w:r>
          </w:p>
          <w:p w14:paraId="6AA1AD82" w14:textId="77777777" w:rsidR="006D2841" w:rsidRPr="00D942B8" w:rsidRDefault="006D2841" w:rsidP="00731F6C">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731F6C">
            <w:pPr>
              <w:rPr>
                <w:rFonts w:cstheme="minorHAnsi"/>
              </w:rPr>
            </w:pPr>
          </w:p>
        </w:tc>
      </w:tr>
      <w:tr w:rsidR="006D2841" w:rsidRPr="00BB0F5B" w14:paraId="58693B4D" w14:textId="77777777" w:rsidTr="00731F6C">
        <w:tc>
          <w:tcPr>
            <w:tcW w:w="8500" w:type="dxa"/>
          </w:tcPr>
          <w:p w14:paraId="65AABF49" w14:textId="5284DA88"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8294A">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8294A">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731F6C">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731F6C">
            <w:pPr>
              <w:rPr>
                <w:rFonts w:cstheme="minorHAnsi"/>
              </w:rPr>
            </w:pPr>
          </w:p>
        </w:tc>
      </w:tr>
      <w:tr w:rsidR="00E95C9D" w:rsidRPr="00BB0F5B" w14:paraId="206C538D" w14:textId="77777777" w:rsidTr="00731F6C">
        <w:tc>
          <w:tcPr>
            <w:tcW w:w="8500" w:type="dxa"/>
          </w:tcPr>
          <w:p w14:paraId="25E4B09D" w14:textId="3969B778"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623D8C">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r w:rsidR="00731F6C">
              <w:rPr>
                <w:rFonts w:asciiTheme="minorHAnsi" w:hAnsiTheme="minorHAnsi" w:cstheme="minorHAnsi"/>
                <w:sz w:val="22"/>
                <w:szCs w:val="22"/>
              </w:rPr>
              <w:t>.</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731F6C">
            <w:pPr>
              <w:rPr>
                <w:rFonts w:cstheme="minorHAnsi"/>
              </w:rPr>
            </w:pPr>
          </w:p>
        </w:tc>
      </w:tr>
      <w:bookmarkEnd w:id="3"/>
      <w:tr w:rsidR="006D2841" w:rsidRPr="00BB0F5B" w14:paraId="5A177715" w14:textId="77777777" w:rsidTr="00731F6C">
        <w:tc>
          <w:tcPr>
            <w:tcW w:w="8500" w:type="dxa"/>
          </w:tcPr>
          <w:p w14:paraId="4E5B1277" w14:textId="0353388B"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consent to</w:t>
            </w:r>
            <w:r w:rsidR="00B17A60">
              <w:rPr>
                <w:rFonts w:asciiTheme="minorHAnsi" w:hAnsiTheme="minorHAnsi" w:cstheme="minorHAnsi"/>
                <w:sz w:val="22"/>
                <w:szCs w:val="22"/>
              </w:rPr>
              <w:t xml:space="preserve"> </w:t>
            </w:r>
            <w:r w:rsidR="00B17A60" w:rsidRPr="004F1CB4">
              <w:rPr>
                <w:rFonts w:asciiTheme="minorHAnsi" w:hAnsiTheme="minorHAnsi" w:cstheme="minorHAnsi"/>
                <w:sz w:val="22"/>
                <w:szCs w:val="22"/>
              </w:rPr>
              <w:t>continue to</w:t>
            </w:r>
            <w:r w:rsidRPr="004F1CB4">
              <w:rPr>
                <w:rFonts w:asciiTheme="minorHAnsi" w:hAnsiTheme="minorHAnsi" w:cstheme="minorHAnsi"/>
                <w:sz w:val="22"/>
                <w:szCs w:val="22"/>
              </w:rPr>
              <w:t xml:space="preserve"> take part </w:t>
            </w:r>
            <w:r w:rsidRPr="00D942B8">
              <w:rPr>
                <w:rFonts w:asciiTheme="minorHAnsi" w:hAnsiTheme="minorHAnsi" w:cstheme="minorHAnsi"/>
                <w:sz w:val="22"/>
                <w:szCs w:val="22"/>
              </w:rPr>
              <w:t xml:space="preserve">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731F6C">
            <w:pPr>
              <w:spacing w:after="60"/>
              <w:rPr>
                <w:rFonts w:cstheme="minorHAnsi"/>
              </w:rPr>
            </w:pPr>
          </w:p>
        </w:tc>
      </w:tr>
    </w:tbl>
    <w:p w14:paraId="514050CC" w14:textId="77777777" w:rsidR="006D2841" w:rsidRDefault="006D2841" w:rsidP="006D2841">
      <w:pPr>
        <w:tabs>
          <w:tab w:val="left" w:pos="360"/>
        </w:tabs>
        <w:spacing w:after="60"/>
        <w:rPr>
          <w:ins w:id="4" w:author="Best-Lane, Janis A" w:date="2026-01-14T17:42:00Z" w16du:dateUtc="2026-01-14T17:42:00Z"/>
          <w:rFonts w:cstheme="minorHAnsi"/>
        </w:rPr>
      </w:pPr>
    </w:p>
    <w:p w14:paraId="4A9C4E96" w14:textId="16C6501F" w:rsidR="002959E8" w:rsidRPr="002959E8" w:rsidRDefault="002959E8" w:rsidP="006D2841">
      <w:pPr>
        <w:tabs>
          <w:tab w:val="left" w:pos="360"/>
        </w:tabs>
        <w:spacing w:after="60"/>
        <w:rPr>
          <w:rFonts w:cstheme="minorHAnsi"/>
          <w:b/>
          <w:bCs/>
          <w:rPrChange w:id="5" w:author="Best-Lane, Janis A" w:date="2026-01-14T17:42:00Z" w16du:dateUtc="2026-01-14T17:42:00Z">
            <w:rPr>
              <w:rFonts w:cstheme="minorHAnsi"/>
            </w:rPr>
          </w:rPrChange>
        </w:rPr>
      </w:pPr>
      <w:ins w:id="6" w:author="Best-Lane, Janis A" w:date="2026-01-14T17:42:00Z" w16du:dateUtc="2026-01-14T17:42:00Z">
        <w:r w:rsidRPr="006238B9">
          <w:rPr>
            <w:rFonts w:cstheme="minorHAnsi"/>
            <w:b/>
            <w:bCs/>
          </w:rPr>
          <w:t>If you do not agree to any of the statements above, please indicate this by placing an ‘X’ in the relevant box.</w:t>
        </w:r>
      </w:ins>
    </w:p>
    <w:p w14:paraId="2B6878BA" w14:textId="77777777" w:rsidR="006D2841" w:rsidRDefault="006D2841" w:rsidP="006D2841">
      <w:pPr>
        <w:tabs>
          <w:tab w:val="left" w:pos="360"/>
        </w:tabs>
        <w:spacing w:after="60"/>
        <w:rPr>
          <w:rFonts w:cstheme="minorHAnsi"/>
        </w:rPr>
      </w:pPr>
    </w:p>
    <w:p w14:paraId="61EC5082" w14:textId="77777777" w:rsidR="006D2841" w:rsidRDefault="006D2841" w:rsidP="006D2841">
      <w:pPr>
        <w:tabs>
          <w:tab w:val="left" w:pos="360"/>
        </w:tabs>
        <w:spacing w:after="60"/>
        <w:rPr>
          <w:rFonts w:cstheme="minorHAnsi"/>
        </w:rPr>
      </w:pPr>
    </w:p>
    <w:p w14:paraId="05FD0D66" w14:textId="77777777" w:rsidR="004F4285" w:rsidRDefault="004F4285" w:rsidP="006D2841">
      <w:pPr>
        <w:tabs>
          <w:tab w:val="left" w:pos="360"/>
        </w:tabs>
        <w:spacing w:after="60"/>
        <w:rPr>
          <w:rFonts w:cstheme="minorHAnsi"/>
        </w:rPr>
      </w:pPr>
    </w:p>
    <w:p w14:paraId="0F94021F" w14:textId="77777777" w:rsidR="004F4285" w:rsidRPr="00BB0F5B" w:rsidRDefault="004F4285"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4622D2B2" w:rsidR="006D2841" w:rsidRDefault="006D2841" w:rsidP="006D2841">
      <w:pPr>
        <w:tabs>
          <w:tab w:val="left" w:pos="3600"/>
          <w:tab w:val="left" w:pos="6480"/>
        </w:tabs>
        <w:spacing w:after="60"/>
        <w:rPr>
          <w:rFonts w:cstheme="minorHAnsi"/>
          <w:sz w:val="20"/>
          <w:szCs w:val="20"/>
        </w:rPr>
      </w:pPr>
    </w:p>
    <w:p w14:paraId="2C48E1EA" w14:textId="77777777" w:rsidR="004F4285" w:rsidRDefault="004F4285" w:rsidP="006D2841">
      <w:pPr>
        <w:tabs>
          <w:tab w:val="left" w:pos="3600"/>
          <w:tab w:val="left" w:pos="6480"/>
        </w:tabs>
        <w:spacing w:after="60"/>
        <w:rPr>
          <w:rFonts w:cstheme="minorHAnsi"/>
          <w:sz w:val="20"/>
          <w:szCs w:val="20"/>
        </w:rPr>
      </w:pPr>
    </w:p>
    <w:p w14:paraId="2600ECAE" w14:textId="77777777" w:rsidR="004F4285" w:rsidRDefault="004F4285" w:rsidP="006D2841">
      <w:pPr>
        <w:tabs>
          <w:tab w:val="left" w:pos="3600"/>
          <w:tab w:val="left" w:pos="6480"/>
        </w:tabs>
        <w:spacing w:after="60"/>
        <w:rPr>
          <w:rFonts w:cstheme="minorHAnsi"/>
          <w:sz w:val="20"/>
          <w:szCs w:val="20"/>
        </w:rPr>
      </w:pPr>
    </w:p>
    <w:p w14:paraId="1C2F59F6" w14:textId="77777777" w:rsidR="004F4285" w:rsidRDefault="004F4285" w:rsidP="006D2841">
      <w:pPr>
        <w:tabs>
          <w:tab w:val="left" w:pos="3600"/>
          <w:tab w:val="left" w:pos="6480"/>
        </w:tabs>
        <w:spacing w:after="60"/>
        <w:rPr>
          <w:rFonts w:cstheme="minorHAnsi"/>
          <w:sz w:val="20"/>
          <w:szCs w:val="20"/>
        </w:rPr>
      </w:pP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4270ABDF" w:rsidR="006D2841" w:rsidRDefault="00623D8C"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2232FA12" w14:textId="2CF1D514" w:rsidR="00424449" w:rsidRPr="00424449" w:rsidRDefault="006D2841" w:rsidP="00AD53F3">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21947" w14:textId="77777777" w:rsidR="00167512" w:rsidRDefault="00167512" w:rsidP="007F3EFA">
      <w:pPr>
        <w:spacing w:after="0" w:line="240" w:lineRule="auto"/>
      </w:pPr>
      <w:r>
        <w:separator/>
      </w:r>
    </w:p>
  </w:endnote>
  <w:endnote w:type="continuationSeparator" w:id="0">
    <w:p w14:paraId="6AF3B060" w14:textId="77777777" w:rsidR="00167512" w:rsidRDefault="00167512" w:rsidP="007F3EFA">
      <w:pPr>
        <w:spacing w:after="0" w:line="240" w:lineRule="auto"/>
      </w:pPr>
      <w:r>
        <w:continuationSeparator/>
      </w:r>
    </w:p>
  </w:endnote>
  <w:endnote w:type="continuationNotice" w:id="1">
    <w:p w14:paraId="35000EC6" w14:textId="77777777" w:rsidR="00167512" w:rsidRDefault="00167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4EF75C5E" w:rsidR="00424449" w:rsidRPr="00F93ADB" w:rsidRDefault="00424449" w:rsidP="00424449">
            <w:pPr>
              <w:pStyle w:val="Footer"/>
              <w:rPr>
                <w:rFonts w:cstheme="minorHAnsi"/>
                <w:sz w:val="20"/>
                <w:szCs w:val="20"/>
              </w:rPr>
            </w:pPr>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 xml:space="preserve">C </w:t>
            </w:r>
            <w:r w:rsidR="007B619E">
              <w:rPr>
                <w:rFonts w:cstheme="minorHAnsi"/>
                <w:sz w:val="20"/>
                <w:szCs w:val="20"/>
              </w:rPr>
              <w:t>Retro</w:t>
            </w:r>
            <w:r w:rsidRPr="00F93ADB">
              <w:rPr>
                <w:rFonts w:cstheme="minorHAnsi"/>
                <w:sz w:val="20"/>
                <w:szCs w:val="20"/>
              </w:rPr>
              <w:t xml:space="preserve">_Full </w:t>
            </w:r>
            <w:r w:rsidR="00785D51">
              <w:rPr>
                <w:rFonts w:cstheme="minorHAnsi"/>
                <w:sz w:val="20"/>
                <w:szCs w:val="20"/>
              </w:rPr>
              <w:t>AM0</w:t>
            </w:r>
            <w:ins w:id="7" w:author="Dhaliwal, Ravinder K" w:date="2025-12-10T15:52:00Z" w16du:dateUtc="2025-12-10T15:52:00Z">
              <w:r w:rsidR="0072200D">
                <w:rPr>
                  <w:rFonts w:cstheme="minorHAnsi"/>
                  <w:sz w:val="20"/>
                  <w:szCs w:val="20"/>
                </w:rPr>
                <w:t>11</w:t>
              </w:r>
            </w:ins>
            <w:del w:id="8" w:author="Dhaliwal, Ravinder K" w:date="2025-12-10T15:52:00Z" w16du:dateUtc="2025-12-10T15:52:00Z">
              <w:r w:rsidR="00785D51" w:rsidDel="0072200D">
                <w:rPr>
                  <w:rFonts w:cstheme="minorHAnsi"/>
                  <w:sz w:val="20"/>
                  <w:szCs w:val="20"/>
                </w:rPr>
                <w:delText>06</w:delText>
              </w:r>
            </w:del>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3FFF6948" w:rsidR="00424449" w:rsidRPr="00F93ADB" w:rsidRDefault="00A94D0E" w:rsidP="00424449">
            <w:pPr>
              <w:pStyle w:val="Footer"/>
              <w:rPr>
                <w:rFonts w:cstheme="minorHAnsi"/>
                <w:b/>
                <w:bCs/>
                <w:sz w:val="20"/>
                <w:szCs w:val="20"/>
              </w:rPr>
            </w:pPr>
            <w:r w:rsidRPr="00A94D0E">
              <w:rPr>
                <w:rFonts w:cstheme="minorHAnsi"/>
                <w:sz w:val="20"/>
                <w:szCs w:val="20"/>
              </w:rPr>
              <w:t>V</w:t>
            </w:r>
            <w:ins w:id="9" w:author="Best-Lane, Janis A" w:date="2025-12-15T12:03:00Z" w16du:dateUtc="2025-12-15T12:03:00Z">
              <w:r w:rsidR="003F544B">
                <w:rPr>
                  <w:rFonts w:cstheme="minorHAnsi"/>
                  <w:sz w:val="20"/>
                  <w:szCs w:val="20"/>
                </w:rPr>
                <w:t>3.0</w:t>
              </w:r>
            </w:ins>
            <w:del w:id="10" w:author="Best-Lane, Janis A" w:date="2025-12-15T12:03:00Z" w16du:dateUtc="2025-12-15T12:03:00Z">
              <w:r w:rsidR="00785D51" w:rsidDel="003F544B">
                <w:rPr>
                  <w:rFonts w:cstheme="minorHAnsi"/>
                  <w:sz w:val="20"/>
                  <w:szCs w:val="20"/>
                </w:rPr>
                <w:delText>2</w:delText>
              </w:r>
              <w:r w:rsidRPr="00A94D0E" w:rsidDel="003F544B">
                <w:rPr>
                  <w:rFonts w:cstheme="minorHAnsi"/>
                  <w:sz w:val="20"/>
                  <w:szCs w:val="20"/>
                </w:rPr>
                <w:delText>.</w:delText>
              </w:r>
            </w:del>
            <w:ins w:id="11" w:author="Dhaliwal, Ravinder K" w:date="2025-12-10T15:52:00Z" w16du:dateUtc="2025-12-10T15:52:00Z">
              <w:del w:id="12" w:author="Best-Lane, Janis A" w:date="2025-12-15T12:03:00Z" w16du:dateUtc="2025-12-15T12:03:00Z">
                <w:r w:rsidR="0072200D" w:rsidDel="003F544B">
                  <w:rPr>
                    <w:rFonts w:cstheme="minorHAnsi"/>
                    <w:sz w:val="20"/>
                    <w:szCs w:val="20"/>
                  </w:rPr>
                  <w:delText>1</w:delText>
                </w:r>
              </w:del>
            </w:ins>
            <w:del w:id="13" w:author="Dhaliwal, Ravinder K" w:date="2025-12-10T15:52:00Z" w16du:dateUtc="2025-12-10T15:52:00Z">
              <w:r w:rsidRPr="00A94D0E" w:rsidDel="0072200D">
                <w:rPr>
                  <w:rFonts w:cstheme="minorHAnsi"/>
                  <w:sz w:val="20"/>
                  <w:szCs w:val="20"/>
                </w:rPr>
                <w:delText>0</w:delText>
              </w:r>
            </w:del>
            <w:r w:rsidR="00424449" w:rsidRPr="00A94D0E">
              <w:rPr>
                <w:rFonts w:cstheme="minorHAnsi"/>
                <w:sz w:val="20"/>
                <w:szCs w:val="20"/>
              </w:rPr>
              <w:t xml:space="preserve"> </w:t>
            </w:r>
            <w:r w:rsidR="00785D51">
              <w:rPr>
                <w:rFonts w:cstheme="minorHAnsi"/>
                <w:sz w:val="20"/>
                <w:szCs w:val="20"/>
              </w:rPr>
              <w:t>1</w:t>
            </w:r>
            <w:ins w:id="14" w:author="Best-Lane, Janis A" w:date="2025-12-15T12:03:00Z" w16du:dateUtc="2025-12-15T12:03:00Z">
              <w:r w:rsidR="003F544B">
                <w:rPr>
                  <w:rFonts w:cstheme="minorHAnsi"/>
                  <w:sz w:val="20"/>
                  <w:szCs w:val="20"/>
                </w:rPr>
                <w:t>5</w:t>
              </w:r>
            </w:ins>
            <w:ins w:id="15" w:author="Dhaliwal, Ravinder K" w:date="2025-12-10T15:52:00Z" w16du:dateUtc="2025-12-10T15:52:00Z">
              <w:del w:id="16" w:author="Best-Lane, Janis A" w:date="2025-12-15T12:03:00Z" w16du:dateUtc="2025-12-15T12:03:00Z">
                <w:r w:rsidR="0072200D" w:rsidDel="003F544B">
                  <w:rPr>
                    <w:rFonts w:cstheme="minorHAnsi"/>
                    <w:sz w:val="20"/>
                    <w:szCs w:val="20"/>
                  </w:rPr>
                  <w:delText>0</w:delText>
                </w:r>
              </w:del>
            </w:ins>
            <w:del w:id="17" w:author="Dhaliwal, Ravinder K" w:date="2025-12-10T15:52:00Z" w16du:dateUtc="2025-12-10T15:52:00Z">
              <w:r w:rsidR="00785D51" w:rsidDel="0072200D">
                <w:rPr>
                  <w:rFonts w:cstheme="minorHAnsi"/>
                  <w:sz w:val="20"/>
                  <w:szCs w:val="20"/>
                </w:rPr>
                <w:delText>7</w:delText>
              </w:r>
            </w:del>
            <w:r w:rsidR="00785D51">
              <w:rPr>
                <w:rFonts w:cstheme="minorHAnsi"/>
                <w:sz w:val="20"/>
                <w:szCs w:val="20"/>
              </w:rPr>
              <w:t>.12</w:t>
            </w:r>
            <w:r w:rsidR="0003108E" w:rsidRPr="00A94D0E">
              <w:rPr>
                <w:rFonts w:cstheme="minorHAnsi"/>
                <w:sz w:val="20"/>
                <w:szCs w:val="20"/>
              </w:rPr>
              <w:t>.202</w:t>
            </w:r>
            <w:ins w:id="18" w:author="Dhaliwal, Ravinder K" w:date="2025-12-10T15:52:00Z" w16du:dateUtc="2025-12-10T15:52:00Z">
              <w:r w:rsidR="0072200D">
                <w:rPr>
                  <w:rFonts w:cstheme="minorHAnsi"/>
                  <w:sz w:val="20"/>
                  <w:szCs w:val="20"/>
                </w:rPr>
                <w:t>5</w:t>
              </w:r>
            </w:ins>
            <w:del w:id="19" w:author="Dhaliwal, Ravinder K" w:date="2025-12-10T15:52:00Z" w16du:dateUtc="2025-12-10T15:52:00Z">
              <w:r w:rsidR="00785D51" w:rsidDel="0072200D">
                <w:rPr>
                  <w:rFonts w:cstheme="minorHAnsi"/>
                  <w:sz w:val="20"/>
                  <w:szCs w:val="20"/>
                </w:rPr>
                <w:delText>4</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2B9EFF1E" w:rsidR="00BB4A36" w:rsidRPr="00A94D0E" w:rsidRDefault="00BB4A36" w:rsidP="00BB4A36">
    <w:pPr>
      <w:pStyle w:val="Footer"/>
      <w:rPr>
        <w:rFonts w:cstheme="minorHAnsi"/>
        <w:sz w:val="20"/>
        <w:szCs w:val="20"/>
      </w:rPr>
    </w:pPr>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 xml:space="preserve">C </w:t>
    </w:r>
    <w:r w:rsidR="007B619E">
      <w:rPr>
        <w:rFonts w:cstheme="minorHAnsi"/>
        <w:sz w:val="20"/>
        <w:szCs w:val="20"/>
      </w:rPr>
      <w:t>Retro</w:t>
    </w:r>
    <w:r w:rsidRPr="00A94D0E">
      <w:rPr>
        <w:rFonts w:cstheme="minorHAnsi"/>
        <w:sz w:val="20"/>
        <w:szCs w:val="20"/>
      </w:rPr>
      <w:t xml:space="preserve">_Full </w:t>
    </w:r>
    <w:r w:rsidR="00785D51">
      <w:rPr>
        <w:rFonts w:cstheme="minorHAnsi"/>
        <w:sz w:val="20"/>
        <w:szCs w:val="20"/>
      </w:rPr>
      <w:t>AM0</w:t>
    </w:r>
    <w:ins w:id="20" w:author="Dhaliwal, Ravinder K" w:date="2025-12-10T15:51:00Z" w16du:dateUtc="2025-12-10T15:51:00Z">
      <w:r w:rsidR="00587F6F">
        <w:rPr>
          <w:rFonts w:cstheme="minorHAnsi"/>
          <w:sz w:val="20"/>
          <w:szCs w:val="20"/>
        </w:rPr>
        <w:t>11</w:t>
      </w:r>
    </w:ins>
    <w:del w:id="21" w:author="Dhaliwal, Ravinder K" w:date="2025-12-10T15:51:00Z" w16du:dateUtc="2025-12-10T15:51:00Z">
      <w:r w:rsidR="00785D51" w:rsidDel="00587F6F">
        <w:rPr>
          <w:rFonts w:cstheme="minorHAnsi"/>
          <w:sz w:val="20"/>
          <w:szCs w:val="20"/>
        </w:rPr>
        <w:delText>06</w:delText>
      </w:r>
    </w:del>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7BEB9B27" w:rsidR="00BB4A36" w:rsidRPr="00F93ADB" w:rsidRDefault="00A94D0E" w:rsidP="00BB4A36">
    <w:pPr>
      <w:pStyle w:val="Footer"/>
      <w:rPr>
        <w:rFonts w:cstheme="minorHAnsi"/>
        <w:b/>
        <w:bCs/>
        <w:sz w:val="20"/>
        <w:szCs w:val="20"/>
      </w:rPr>
    </w:pPr>
    <w:r w:rsidRPr="00A94D0E">
      <w:rPr>
        <w:rFonts w:cstheme="minorHAnsi"/>
        <w:sz w:val="20"/>
        <w:szCs w:val="20"/>
      </w:rPr>
      <w:t>V</w:t>
    </w:r>
    <w:ins w:id="22" w:author="Best-Lane, Janis A" w:date="2025-12-15T12:03:00Z" w16du:dateUtc="2025-12-15T12:03:00Z">
      <w:r w:rsidR="003F544B">
        <w:rPr>
          <w:rFonts w:cstheme="minorHAnsi"/>
          <w:sz w:val="20"/>
          <w:szCs w:val="20"/>
        </w:rPr>
        <w:t>3.0</w:t>
      </w:r>
    </w:ins>
    <w:del w:id="23" w:author="Best-Lane, Janis A" w:date="2025-12-15T12:03:00Z" w16du:dateUtc="2025-12-15T12:03:00Z">
      <w:r w:rsidR="00785D51" w:rsidDel="003F544B">
        <w:rPr>
          <w:rFonts w:cstheme="minorHAnsi"/>
          <w:sz w:val="20"/>
          <w:szCs w:val="20"/>
        </w:rPr>
        <w:delText>2</w:delText>
      </w:r>
      <w:r w:rsidRPr="00A94D0E" w:rsidDel="003F544B">
        <w:rPr>
          <w:rFonts w:cstheme="minorHAnsi"/>
          <w:sz w:val="20"/>
          <w:szCs w:val="20"/>
        </w:rPr>
        <w:delText>.</w:delText>
      </w:r>
    </w:del>
    <w:ins w:id="24" w:author="Dhaliwal, Ravinder K" w:date="2025-12-10T15:51:00Z" w16du:dateUtc="2025-12-10T15:51:00Z">
      <w:del w:id="25" w:author="Best-Lane, Janis A" w:date="2025-12-15T12:03:00Z" w16du:dateUtc="2025-12-15T12:03:00Z">
        <w:r w:rsidR="00587F6F" w:rsidDel="003F544B">
          <w:rPr>
            <w:rFonts w:cstheme="minorHAnsi"/>
            <w:sz w:val="20"/>
            <w:szCs w:val="20"/>
          </w:rPr>
          <w:delText>1</w:delText>
        </w:r>
      </w:del>
    </w:ins>
    <w:del w:id="26" w:author="Dhaliwal, Ravinder K" w:date="2025-12-10T15:51:00Z" w16du:dateUtc="2025-12-10T15:51:00Z">
      <w:r w:rsidRPr="00A94D0E" w:rsidDel="00587F6F">
        <w:rPr>
          <w:rFonts w:cstheme="minorHAnsi"/>
          <w:sz w:val="20"/>
          <w:szCs w:val="20"/>
        </w:rPr>
        <w:delText>0</w:delText>
      </w:r>
    </w:del>
    <w:r w:rsidR="00BB4A36" w:rsidRPr="00A94D0E">
      <w:rPr>
        <w:rFonts w:cstheme="minorHAnsi"/>
        <w:sz w:val="20"/>
        <w:szCs w:val="20"/>
      </w:rPr>
      <w:t xml:space="preserve"> </w:t>
    </w:r>
    <w:r w:rsidR="00785D51">
      <w:rPr>
        <w:rFonts w:cstheme="minorHAnsi"/>
        <w:sz w:val="20"/>
        <w:szCs w:val="20"/>
      </w:rPr>
      <w:t>1</w:t>
    </w:r>
    <w:ins w:id="27" w:author="Best-Lane, Janis A" w:date="2025-12-15T12:03:00Z" w16du:dateUtc="2025-12-15T12:03:00Z">
      <w:r w:rsidR="003F544B">
        <w:rPr>
          <w:rFonts w:cstheme="minorHAnsi"/>
          <w:sz w:val="20"/>
          <w:szCs w:val="20"/>
        </w:rPr>
        <w:t>5</w:t>
      </w:r>
    </w:ins>
    <w:ins w:id="28" w:author="Dhaliwal, Ravinder K" w:date="2025-12-10T15:51:00Z" w16du:dateUtc="2025-12-10T15:51:00Z">
      <w:del w:id="29" w:author="Best-Lane, Janis A" w:date="2025-12-15T12:03:00Z" w16du:dateUtc="2025-12-15T12:03:00Z">
        <w:r w:rsidR="00587F6F" w:rsidDel="003F544B">
          <w:rPr>
            <w:rFonts w:cstheme="minorHAnsi"/>
            <w:sz w:val="20"/>
            <w:szCs w:val="20"/>
          </w:rPr>
          <w:delText>0</w:delText>
        </w:r>
      </w:del>
    </w:ins>
    <w:del w:id="30" w:author="Dhaliwal, Ravinder K" w:date="2025-12-10T15:51:00Z" w16du:dateUtc="2025-12-10T15:51:00Z">
      <w:r w:rsidR="00785D51" w:rsidDel="00587F6F">
        <w:rPr>
          <w:rFonts w:cstheme="minorHAnsi"/>
          <w:sz w:val="20"/>
          <w:szCs w:val="20"/>
        </w:rPr>
        <w:delText>7</w:delText>
      </w:r>
    </w:del>
    <w:r w:rsidR="003E7B74" w:rsidRPr="00A94D0E">
      <w:rPr>
        <w:rFonts w:cstheme="minorHAnsi"/>
        <w:sz w:val="20"/>
        <w:szCs w:val="20"/>
      </w:rPr>
      <w:t>.</w:t>
    </w:r>
    <w:r w:rsidR="00785D51">
      <w:rPr>
        <w:rFonts w:cstheme="minorHAnsi"/>
        <w:sz w:val="20"/>
        <w:szCs w:val="20"/>
      </w:rPr>
      <w:t>12</w:t>
    </w:r>
    <w:r w:rsidR="003E7B74" w:rsidRPr="00A94D0E">
      <w:rPr>
        <w:rFonts w:cstheme="minorHAnsi"/>
        <w:sz w:val="20"/>
        <w:szCs w:val="20"/>
      </w:rPr>
      <w:t>.202</w:t>
    </w:r>
    <w:ins w:id="31" w:author="Dhaliwal, Ravinder K" w:date="2025-12-10T15:51:00Z" w16du:dateUtc="2025-12-10T15:51:00Z">
      <w:r w:rsidR="00587F6F">
        <w:rPr>
          <w:rFonts w:cstheme="minorHAnsi"/>
          <w:sz w:val="20"/>
          <w:szCs w:val="20"/>
        </w:rPr>
        <w:t>5</w:t>
      </w:r>
    </w:ins>
    <w:del w:id="32" w:author="Dhaliwal, Ravinder K" w:date="2025-12-10T15:51:00Z" w16du:dateUtc="2025-12-10T15:51:00Z">
      <w:r w:rsidR="00785D51" w:rsidDel="00587F6F">
        <w:rPr>
          <w:rFonts w:cstheme="minorHAnsi"/>
          <w:sz w:val="20"/>
          <w:szCs w:val="20"/>
        </w:rPr>
        <w:delText>4</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B52EC" w14:textId="77777777" w:rsidR="00167512" w:rsidRDefault="00167512" w:rsidP="007F3EFA">
      <w:pPr>
        <w:spacing w:after="0" w:line="240" w:lineRule="auto"/>
      </w:pPr>
      <w:r>
        <w:separator/>
      </w:r>
    </w:p>
  </w:footnote>
  <w:footnote w:type="continuationSeparator" w:id="0">
    <w:p w14:paraId="682566B3" w14:textId="77777777" w:rsidR="00167512" w:rsidRDefault="00167512" w:rsidP="007F3EFA">
      <w:pPr>
        <w:spacing w:after="0" w:line="240" w:lineRule="auto"/>
      </w:pPr>
      <w:r>
        <w:continuationSeparator/>
      </w:r>
    </w:p>
  </w:footnote>
  <w:footnote w:type="continuationNotice" w:id="1">
    <w:p w14:paraId="59F84F3B" w14:textId="77777777" w:rsidR="00167512" w:rsidRDefault="001675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haliwal, Ravinder K">
    <w15:presenceInfo w15:providerId="AD" w15:userId="S::rdhaliwa@ic.ac.uk::e98cf170-0631-420c-bcf4-cb5f08f3e463"/>
  </w15:person>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044DD"/>
    <w:rsid w:val="00023CAE"/>
    <w:rsid w:val="0003108E"/>
    <w:rsid w:val="0003549D"/>
    <w:rsid w:val="00035F58"/>
    <w:rsid w:val="00036C77"/>
    <w:rsid w:val="00036EF9"/>
    <w:rsid w:val="000437ED"/>
    <w:rsid w:val="00060FDE"/>
    <w:rsid w:val="0006450F"/>
    <w:rsid w:val="000759A3"/>
    <w:rsid w:val="00075C94"/>
    <w:rsid w:val="000861CF"/>
    <w:rsid w:val="000C0A17"/>
    <w:rsid w:val="000C4421"/>
    <w:rsid w:val="000C60CF"/>
    <w:rsid w:val="000D1768"/>
    <w:rsid w:val="000E14BF"/>
    <w:rsid w:val="000E39F9"/>
    <w:rsid w:val="001029B8"/>
    <w:rsid w:val="00111F14"/>
    <w:rsid w:val="00122ED7"/>
    <w:rsid w:val="001279F1"/>
    <w:rsid w:val="0013195E"/>
    <w:rsid w:val="00141E7A"/>
    <w:rsid w:val="00150A5E"/>
    <w:rsid w:val="00152AAA"/>
    <w:rsid w:val="0015524C"/>
    <w:rsid w:val="00161A9E"/>
    <w:rsid w:val="00167512"/>
    <w:rsid w:val="00170919"/>
    <w:rsid w:val="001711C0"/>
    <w:rsid w:val="001725C3"/>
    <w:rsid w:val="00175A56"/>
    <w:rsid w:val="001800F9"/>
    <w:rsid w:val="0018016A"/>
    <w:rsid w:val="00181D4D"/>
    <w:rsid w:val="00186305"/>
    <w:rsid w:val="001A0A2F"/>
    <w:rsid w:val="001A171B"/>
    <w:rsid w:val="001A2B06"/>
    <w:rsid w:val="001C28F5"/>
    <w:rsid w:val="001D1E41"/>
    <w:rsid w:val="001D280C"/>
    <w:rsid w:val="001D47FD"/>
    <w:rsid w:val="001E36FC"/>
    <w:rsid w:val="001E5648"/>
    <w:rsid w:val="001E7480"/>
    <w:rsid w:val="001F18BC"/>
    <w:rsid w:val="001F622A"/>
    <w:rsid w:val="001F79DC"/>
    <w:rsid w:val="00202A20"/>
    <w:rsid w:val="002122C1"/>
    <w:rsid w:val="00215747"/>
    <w:rsid w:val="00220552"/>
    <w:rsid w:val="00222D4D"/>
    <w:rsid w:val="00226A76"/>
    <w:rsid w:val="002360F1"/>
    <w:rsid w:val="00240685"/>
    <w:rsid w:val="00240EB5"/>
    <w:rsid w:val="0026054C"/>
    <w:rsid w:val="00266ED5"/>
    <w:rsid w:val="00281828"/>
    <w:rsid w:val="00283172"/>
    <w:rsid w:val="00283AB0"/>
    <w:rsid w:val="00295696"/>
    <w:rsid w:val="002959E8"/>
    <w:rsid w:val="002A684E"/>
    <w:rsid w:val="002B0D51"/>
    <w:rsid w:val="002C1717"/>
    <w:rsid w:val="002F0D4B"/>
    <w:rsid w:val="003048C6"/>
    <w:rsid w:val="0031677F"/>
    <w:rsid w:val="00316C21"/>
    <w:rsid w:val="0032093A"/>
    <w:rsid w:val="003247E8"/>
    <w:rsid w:val="00326D73"/>
    <w:rsid w:val="0033177F"/>
    <w:rsid w:val="00334548"/>
    <w:rsid w:val="003372C1"/>
    <w:rsid w:val="00341634"/>
    <w:rsid w:val="00344236"/>
    <w:rsid w:val="00344E75"/>
    <w:rsid w:val="003465AF"/>
    <w:rsid w:val="00352546"/>
    <w:rsid w:val="00360E3C"/>
    <w:rsid w:val="00384A5D"/>
    <w:rsid w:val="003B0535"/>
    <w:rsid w:val="003C0B58"/>
    <w:rsid w:val="003C7C14"/>
    <w:rsid w:val="003E3E55"/>
    <w:rsid w:val="003E7B74"/>
    <w:rsid w:val="003F2AF3"/>
    <w:rsid w:val="003F4EB7"/>
    <w:rsid w:val="003F544B"/>
    <w:rsid w:val="00420170"/>
    <w:rsid w:val="00421101"/>
    <w:rsid w:val="00424449"/>
    <w:rsid w:val="00425983"/>
    <w:rsid w:val="004345EB"/>
    <w:rsid w:val="0043548F"/>
    <w:rsid w:val="00435756"/>
    <w:rsid w:val="0044552A"/>
    <w:rsid w:val="004458FB"/>
    <w:rsid w:val="00457D54"/>
    <w:rsid w:val="00460C0D"/>
    <w:rsid w:val="00461186"/>
    <w:rsid w:val="00463E3C"/>
    <w:rsid w:val="0047240F"/>
    <w:rsid w:val="0047314C"/>
    <w:rsid w:val="0047675A"/>
    <w:rsid w:val="004A2C12"/>
    <w:rsid w:val="004B2E8A"/>
    <w:rsid w:val="004C25B5"/>
    <w:rsid w:val="004C5342"/>
    <w:rsid w:val="004D54E9"/>
    <w:rsid w:val="004E370D"/>
    <w:rsid w:val="004F1CB4"/>
    <w:rsid w:val="004F4285"/>
    <w:rsid w:val="004F6C98"/>
    <w:rsid w:val="00515239"/>
    <w:rsid w:val="00524AC3"/>
    <w:rsid w:val="005271D0"/>
    <w:rsid w:val="00531EA9"/>
    <w:rsid w:val="00535DAF"/>
    <w:rsid w:val="0055283D"/>
    <w:rsid w:val="00555B16"/>
    <w:rsid w:val="00560261"/>
    <w:rsid w:val="00562756"/>
    <w:rsid w:val="00570141"/>
    <w:rsid w:val="00587F6F"/>
    <w:rsid w:val="00590B38"/>
    <w:rsid w:val="005A3AC5"/>
    <w:rsid w:val="005B23A0"/>
    <w:rsid w:val="005C420A"/>
    <w:rsid w:val="005C577A"/>
    <w:rsid w:val="005C6A13"/>
    <w:rsid w:val="005C7305"/>
    <w:rsid w:val="005D52D8"/>
    <w:rsid w:val="005F3EEE"/>
    <w:rsid w:val="00601A5B"/>
    <w:rsid w:val="00623D8C"/>
    <w:rsid w:val="00624E4C"/>
    <w:rsid w:val="0063261E"/>
    <w:rsid w:val="006420CA"/>
    <w:rsid w:val="00664FD4"/>
    <w:rsid w:val="00667F54"/>
    <w:rsid w:val="006718DD"/>
    <w:rsid w:val="00672857"/>
    <w:rsid w:val="00673DF9"/>
    <w:rsid w:val="00677DA7"/>
    <w:rsid w:val="00677FBF"/>
    <w:rsid w:val="00690A0B"/>
    <w:rsid w:val="006A0024"/>
    <w:rsid w:val="006A0D9D"/>
    <w:rsid w:val="006D2458"/>
    <w:rsid w:val="006D2841"/>
    <w:rsid w:val="006E0206"/>
    <w:rsid w:val="006E03EF"/>
    <w:rsid w:val="006E290D"/>
    <w:rsid w:val="006E534C"/>
    <w:rsid w:val="007030B9"/>
    <w:rsid w:val="00705CF2"/>
    <w:rsid w:val="0072200D"/>
    <w:rsid w:val="007220FA"/>
    <w:rsid w:val="00731F6C"/>
    <w:rsid w:val="00741B29"/>
    <w:rsid w:val="007661AA"/>
    <w:rsid w:val="00785D51"/>
    <w:rsid w:val="00787E55"/>
    <w:rsid w:val="00797085"/>
    <w:rsid w:val="007A025D"/>
    <w:rsid w:val="007A1E64"/>
    <w:rsid w:val="007B619E"/>
    <w:rsid w:val="007B76E1"/>
    <w:rsid w:val="007C099F"/>
    <w:rsid w:val="007C2C90"/>
    <w:rsid w:val="007D39C0"/>
    <w:rsid w:val="007E718A"/>
    <w:rsid w:val="007E7932"/>
    <w:rsid w:val="007F3EFA"/>
    <w:rsid w:val="00801D8F"/>
    <w:rsid w:val="00804A09"/>
    <w:rsid w:val="0080597D"/>
    <w:rsid w:val="00814C66"/>
    <w:rsid w:val="00827A8F"/>
    <w:rsid w:val="0084760C"/>
    <w:rsid w:val="00853490"/>
    <w:rsid w:val="008568C3"/>
    <w:rsid w:val="00863A78"/>
    <w:rsid w:val="0087135E"/>
    <w:rsid w:val="00875CB5"/>
    <w:rsid w:val="00882DE2"/>
    <w:rsid w:val="008845E8"/>
    <w:rsid w:val="008934BA"/>
    <w:rsid w:val="008A2B12"/>
    <w:rsid w:val="008B1FB2"/>
    <w:rsid w:val="008B2243"/>
    <w:rsid w:val="008B4E44"/>
    <w:rsid w:val="008E2FA2"/>
    <w:rsid w:val="008E38BB"/>
    <w:rsid w:val="008E4B5C"/>
    <w:rsid w:val="008E671C"/>
    <w:rsid w:val="009046B8"/>
    <w:rsid w:val="00912DB0"/>
    <w:rsid w:val="0091672E"/>
    <w:rsid w:val="00930092"/>
    <w:rsid w:val="009306BC"/>
    <w:rsid w:val="00933CCA"/>
    <w:rsid w:val="0094546A"/>
    <w:rsid w:val="00952B7B"/>
    <w:rsid w:val="00962661"/>
    <w:rsid w:val="00965603"/>
    <w:rsid w:val="00966A4F"/>
    <w:rsid w:val="009741A2"/>
    <w:rsid w:val="00982F4D"/>
    <w:rsid w:val="00984E6A"/>
    <w:rsid w:val="009908AB"/>
    <w:rsid w:val="0099331A"/>
    <w:rsid w:val="009A2CE0"/>
    <w:rsid w:val="009B3C54"/>
    <w:rsid w:val="009B3DC5"/>
    <w:rsid w:val="009C3FF7"/>
    <w:rsid w:val="009C4A8C"/>
    <w:rsid w:val="009C71D8"/>
    <w:rsid w:val="009C7667"/>
    <w:rsid w:val="009D365C"/>
    <w:rsid w:val="009E1EBC"/>
    <w:rsid w:val="009E5413"/>
    <w:rsid w:val="009F0ABB"/>
    <w:rsid w:val="009F3662"/>
    <w:rsid w:val="00A1264A"/>
    <w:rsid w:val="00A145E8"/>
    <w:rsid w:val="00A52BF8"/>
    <w:rsid w:val="00A56E29"/>
    <w:rsid w:val="00A62CC0"/>
    <w:rsid w:val="00A662FD"/>
    <w:rsid w:val="00A94D0E"/>
    <w:rsid w:val="00A95187"/>
    <w:rsid w:val="00AA68B0"/>
    <w:rsid w:val="00AA7516"/>
    <w:rsid w:val="00AB7D26"/>
    <w:rsid w:val="00AD0B49"/>
    <w:rsid w:val="00AD2BEA"/>
    <w:rsid w:val="00AD53F3"/>
    <w:rsid w:val="00B1515C"/>
    <w:rsid w:val="00B16F92"/>
    <w:rsid w:val="00B17A60"/>
    <w:rsid w:val="00B37641"/>
    <w:rsid w:val="00B407FB"/>
    <w:rsid w:val="00B41F37"/>
    <w:rsid w:val="00B57582"/>
    <w:rsid w:val="00B72A17"/>
    <w:rsid w:val="00BB4A36"/>
    <w:rsid w:val="00BB7D5C"/>
    <w:rsid w:val="00BC06E4"/>
    <w:rsid w:val="00C04643"/>
    <w:rsid w:val="00C20DAB"/>
    <w:rsid w:val="00C2763F"/>
    <w:rsid w:val="00C31134"/>
    <w:rsid w:val="00C477DF"/>
    <w:rsid w:val="00C55F53"/>
    <w:rsid w:val="00C62270"/>
    <w:rsid w:val="00C74680"/>
    <w:rsid w:val="00C82B69"/>
    <w:rsid w:val="00CA34C6"/>
    <w:rsid w:val="00CB2D94"/>
    <w:rsid w:val="00CB4F63"/>
    <w:rsid w:val="00CB5C0B"/>
    <w:rsid w:val="00CB624B"/>
    <w:rsid w:val="00CC3585"/>
    <w:rsid w:val="00CD3745"/>
    <w:rsid w:val="00CD598F"/>
    <w:rsid w:val="00D0312B"/>
    <w:rsid w:val="00D16BE3"/>
    <w:rsid w:val="00D222E5"/>
    <w:rsid w:val="00D3030F"/>
    <w:rsid w:val="00D3036E"/>
    <w:rsid w:val="00D31CB7"/>
    <w:rsid w:val="00D60D58"/>
    <w:rsid w:val="00D66004"/>
    <w:rsid w:val="00D7321F"/>
    <w:rsid w:val="00D91997"/>
    <w:rsid w:val="00D93CB4"/>
    <w:rsid w:val="00D942B8"/>
    <w:rsid w:val="00D94A46"/>
    <w:rsid w:val="00DA2CFF"/>
    <w:rsid w:val="00DB0CBC"/>
    <w:rsid w:val="00DB7DA1"/>
    <w:rsid w:val="00DD46C8"/>
    <w:rsid w:val="00DF2E09"/>
    <w:rsid w:val="00E02669"/>
    <w:rsid w:val="00E20D8F"/>
    <w:rsid w:val="00E23BF5"/>
    <w:rsid w:val="00E4175C"/>
    <w:rsid w:val="00E4309D"/>
    <w:rsid w:val="00E4614C"/>
    <w:rsid w:val="00E53EEF"/>
    <w:rsid w:val="00E5473B"/>
    <w:rsid w:val="00E55A44"/>
    <w:rsid w:val="00E67A90"/>
    <w:rsid w:val="00E74134"/>
    <w:rsid w:val="00E8294A"/>
    <w:rsid w:val="00E86ADD"/>
    <w:rsid w:val="00E95C9D"/>
    <w:rsid w:val="00EB7424"/>
    <w:rsid w:val="00EB79EB"/>
    <w:rsid w:val="00EB7E92"/>
    <w:rsid w:val="00EC77BF"/>
    <w:rsid w:val="00EE0A98"/>
    <w:rsid w:val="00EE2F2B"/>
    <w:rsid w:val="00EE38E3"/>
    <w:rsid w:val="00EE518D"/>
    <w:rsid w:val="00EF0DBC"/>
    <w:rsid w:val="00EF1B67"/>
    <w:rsid w:val="00EF7008"/>
    <w:rsid w:val="00F042A9"/>
    <w:rsid w:val="00F20F87"/>
    <w:rsid w:val="00F279C2"/>
    <w:rsid w:val="00F3244A"/>
    <w:rsid w:val="00F40539"/>
    <w:rsid w:val="00F93ADB"/>
    <w:rsid w:val="00F9612C"/>
    <w:rsid w:val="00FB3834"/>
    <w:rsid w:val="00FB6ADA"/>
    <w:rsid w:val="00FC48EC"/>
    <w:rsid w:val="00FD149F"/>
    <w:rsid w:val="00FF7B77"/>
    <w:rsid w:val="099644BB"/>
    <w:rsid w:val="12A99978"/>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ABA2F234-E58B-4A86-ADCB-53FA23AB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7307DF-0801-4962-845B-2FE14FBFEEA7}"/>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3247</Words>
  <Characters>18512</Characters>
  <Application>Microsoft Office Word</Application>
  <DocSecurity>0</DocSecurity>
  <Lines>154</Lines>
  <Paragraphs>43</Paragraphs>
  <ScaleCrop>false</ScaleCrop>
  <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6</cp:revision>
  <dcterms:created xsi:type="dcterms:W3CDTF">2024-12-17T10:42:00Z</dcterms:created>
  <dcterms:modified xsi:type="dcterms:W3CDTF">2026-01-14T17:43:00Z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